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6030" w:type="pct"/>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81"/>
      </w:tblGrid>
      <w:tr w:rsidR="00974E99" w:rsidRPr="0023786A" w14:paraId="65C371D3" w14:textId="77777777" w:rsidTr="00A83F51">
        <w:trPr>
          <w:trHeight w:hRule="exact" w:val="2948"/>
        </w:trPr>
        <w:tc>
          <w:tcPr>
            <w:tcW w:w="11280" w:type="dxa"/>
            <w:shd w:val="clear" w:color="auto" w:fill="00AFAA"/>
            <w:vAlign w:val="center"/>
          </w:tcPr>
          <w:p w14:paraId="3192BF58" w14:textId="77777777" w:rsidR="00974E99" w:rsidRPr="0023786A" w:rsidRDefault="00974E99" w:rsidP="006F032D">
            <w:pPr>
              <w:pStyle w:val="Documenttype"/>
            </w:pPr>
            <w:r w:rsidRPr="0023786A">
              <w:t xml:space="preserve">IALA </w:t>
            </w:r>
            <w:r w:rsidR="009A1FCD" w:rsidRPr="0023786A">
              <w:t>Model Course</w:t>
            </w:r>
          </w:p>
        </w:tc>
      </w:tr>
    </w:tbl>
    <w:p w14:paraId="15F2AA36" w14:textId="77777777" w:rsidR="008972C3" w:rsidRPr="0023786A" w:rsidRDefault="008972C3" w:rsidP="003274DB"/>
    <w:p w14:paraId="19788514" w14:textId="77777777" w:rsidR="00D74AE1" w:rsidRPr="0023786A" w:rsidRDefault="00D74AE1" w:rsidP="003274DB"/>
    <w:p w14:paraId="3F96113B" w14:textId="6D62DD89" w:rsidR="007B7FEC" w:rsidRPr="0023786A" w:rsidRDefault="0041791F" w:rsidP="007B7FEC">
      <w:pPr>
        <w:pStyle w:val="Documentnumber"/>
      </w:pPr>
      <w:del w:id="0" w:author="Kevin Gregory" w:date="2021-02-10T10:58:00Z">
        <w:r w:rsidRPr="0023786A" w:rsidDel="0008074F">
          <w:delText>L2.1.9</w:delText>
        </w:r>
      </w:del>
      <w:ins w:id="1" w:author="Kevin Gregory" w:date="2021-02-10T10:58:00Z">
        <w:r w:rsidR="0008074F">
          <w:t>C2001-6</w:t>
        </w:r>
      </w:ins>
    </w:p>
    <w:p w14:paraId="7B1FCA6A" w14:textId="77777777" w:rsidR="007B7FEC" w:rsidRPr="0023786A" w:rsidRDefault="007B7FEC" w:rsidP="003274DB"/>
    <w:p w14:paraId="4A6BAB82" w14:textId="77777777" w:rsidR="00D40FF2" w:rsidRPr="0023786A" w:rsidRDefault="00D40FF2" w:rsidP="00D40FF2">
      <w:pPr>
        <w:pStyle w:val="Documentname"/>
      </w:pPr>
      <w:r w:rsidRPr="0023786A">
        <w:t>AIDS TO NAVIGATION– TECHNICIAN TRAINING</w:t>
      </w:r>
    </w:p>
    <w:p w14:paraId="329CB61E" w14:textId="418A6AE7" w:rsidR="00D40FF2" w:rsidRPr="0023786A" w:rsidDel="0008074F" w:rsidRDefault="00D40FF2" w:rsidP="00D40FF2">
      <w:pPr>
        <w:pStyle w:val="Documentname"/>
        <w:rPr>
          <w:del w:id="2" w:author="Kevin Gregory" w:date="2021-02-10T10:58:00Z"/>
        </w:rPr>
      </w:pPr>
      <w:del w:id="3" w:author="Kevin Gregory" w:date="2021-02-10T10:58:00Z">
        <w:r w:rsidRPr="0023786A" w:rsidDel="0008074F">
          <w:delText>MODULE 1 ELEMENT 9</w:delText>
        </w:r>
      </w:del>
    </w:p>
    <w:p w14:paraId="0DA53760" w14:textId="0CB38C88" w:rsidR="00776004" w:rsidRPr="0023786A" w:rsidRDefault="0041791F" w:rsidP="00D40FF2">
      <w:pPr>
        <w:pStyle w:val="Documentname"/>
      </w:pPr>
      <w:del w:id="4" w:author="Kevin Gregory" w:date="2021-02-10T10:58:00Z">
        <w:r w:rsidRPr="0023786A" w:rsidDel="0008074F">
          <w:delText>L</w:delText>
        </w:r>
        <w:r w:rsidR="0023786A" w:rsidRPr="0023786A" w:rsidDel="0008074F">
          <w:delText>evel</w:delText>
        </w:r>
        <w:r w:rsidRPr="0023786A" w:rsidDel="0008074F">
          <w:delText xml:space="preserve"> 2 – </w:delText>
        </w:r>
      </w:del>
      <w:r w:rsidRPr="0023786A">
        <w:t>Introduction to Buoy Positions</w:t>
      </w:r>
    </w:p>
    <w:p w14:paraId="164A22E3" w14:textId="77777777" w:rsidR="00D74AE1" w:rsidRPr="0023786A" w:rsidRDefault="00D74AE1" w:rsidP="00D74AE1"/>
    <w:p w14:paraId="35291D1B" w14:textId="77777777" w:rsidR="00BC27F6" w:rsidRPr="0023786A" w:rsidRDefault="00BC27F6" w:rsidP="00D74AE1"/>
    <w:p w14:paraId="054E68F5" w14:textId="77777777" w:rsidR="00913B44" w:rsidRPr="0023786A" w:rsidRDefault="00913B44" w:rsidP="00D74AE1"/>
    <w:p w14:paraId="2C1D31CF" w14:textId="77777777" w:rsidR="00913B44" w:rsidRPr="0023786A" w:rsidRDefault="00913B44" w:rsidP="00D74AE1"/>
    <w:p w14:paraId="770C8B84" w14:textId="77777777" w:rsidR="00913B44" w:rsidRPr="0023786A" w:rsidRDefault="00913B44" w:rsidP="00D74AE1"/>
    <w:p w14:paraId="3751456F" w14:textId="77777777" w:rsidR="00913B44" w:rsidRPr="0023786A" w:rsidRDefault="00913B44" w:rsidP="00D74AE1"/>
    <w:p w14:paraId="43E17E2D" w14:textId="77777777" w:rsidR="00913B44" w:rsidRPr="0023786A" w:rsidRDefault="00913B44" w:rsidP="00D74AE1"/>
    <w:p w14:paraId="3CB26FCC" w14:textId="77777777" w:rsidR="00913B44" w:rsidRPr="0023786A" w:rsidRDefault="00913B44" w:rsidP="00D74AE1"/>
    <w:p w14:paraId="2477AAB8" w14:textId="77777777" w:rsidR="00913B44" w:rsidRPr="0023786A" w:rsidRDefault="00913B44" w:rsidP="00D74AE1"/>
    <w:p w14:paraId="1DDD24DF" w14:textId="77777777" w:rsidR="00913B44" w:rsidRPr="0023786A" w:rsidRDefault="00913B44" w:rsidP="00D74AE1"/>
    <w:p w14:paraId="47DC3230" w14:textId="77777777" w:rsidR="00913B44" w:rsidRPr="0023786A" w:rsidRDefault="00913B44" w:rsidP="00D74AE1"/>
    <w:p w14:paraId="124B4316" w14:textId="77777777" w:rsidR="00913B44" w:rsidRPr="0023786A" w:rsidRDefault="00913B44" w:rsidP="00D74AE1"/>
    <w:p w14:paraId="6C595125" w14:textId="77777777" w:rsidR="00913B44" w:rsidRPr="0023786A" w:rsidRDefault="00913B44" w:rsidP="00D74AE1"/>
    <w:p w14:paraId="398AF473" w14:textId="77777777" w:rsidR="00913B44" w:rsidRPr="0023786A" w:rsidRDefault="00913B44" w:rsidP="00D74AE1"/>
    <w:p w14:paraId="22D0AAEF" w14:textId="77777777" w:rsidR="00913B44" w:rsidRPr="0023786A" w:rsidRDefault="00913B44" w:rsidP="00D74AE1"/>
    <w:p w14:paraId="51D87F4E" w14:textId="77777777" w:rsidR="005C71FF" w:rsidRPr="0023786A" w:rsidRDefault="005C71FF" w:rsidP="00D74AE1"/>
    <w:p w14:paraId="3C79B5AE" w14:textId="77777777" w:rsidR="00883AE3" w:rsidRPr="0023786A" w:rsidRDefault="00883AE3" w:rsidP="00D74AE1"/>
    <w:p w14:paraId="3A3A4D6B" w14:textId="7F0111BF" w:rsidR="00913B44" w:rsidRPr="0023786A" w:rsidRDefault="00913B44" w:rsidP="00913B44">
      <w:pPr>
        <w:pStyle w:val="Editionnumber"/>
      </w:pPr>
      <w:r w:rsidRPr="0023786A">
        <w:t xml:space="preserve">Edition </w:t>
      </w:r>
      <w:r w:rsidR="00D40FF2" w:rsidRPr="0023786A">
        <w:t>2.</w:t>
      </w:r>
      <w:del w:id="5" w:author="Kevin Gregory" w:date="2021-02-09T16:03:00Z">
        <w:r w:rsidR="00D40FF2" w:rsidRPr="0023786A" w:rsidDel="00656439">
          <w:delText>0</w:delText>
        </w:r>
      </w:del>
      <w:ins w:id="6" w:author="Kevin Gregory" w:date="2021-02-09T16:03:00Z">
        <w:r w:rsidR="00656439">
          <w:t>1</w:t>
        </w:r>
      </w:ins>
    </w:p>
    <w:p w14:paraId="7410E3F1" w14:textId="3B021B8A" w:rsidR="00913B44" w:rsidRPr="0023786A" w:rsidRDefault="00656439" w:rsidP="005C71FF">
      <w:pPr>
        <w:pStyle w:val="Documentdate"/>
      </w:pPr>
      <w:ins w:id="7" w:author="Kevin Gregory" w:date="2021-02-09T16:04:00Z">
        <w:r>
          <w:t>June 2021</w:t>
        </w:r>
      </w:ins>
      <w:del w:id="8" w:author="Kevin Gregory" w:date="2021-02-09T16:04:00Z">
        <w:r w:rsidR="00D40FF2" w:rsidRPr="0023786A" w:rsidDel="00656439">
          <w:delText>June 2016</w:delText>
        </w:r>
      </w:del>
    </w:p>
    <w:p w14:paraId="4705865E" w14:textId="77777777" w:rsidR="00913B44" w:rsidRPr="0023786A" w:rsidRDefault="00913B44" w:rsidP="00D74AE1">
      <w:pPr>
        <w:sectPr w:rsidR="00913B44" w:rsidRPr="0023786A"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A009AB1" w14:textId="77777777" w:rsidR="00914E26" w:rsidRPr="0023786A" w:rsidRDefault="00914E26" w:rsidP="00914E26">
      <w:pPr>
        <w:pStyle w:val="BodyText"/>
      </w:pPr>
      <w:r w:rsidRPr="0023786A">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23786A" w14:paraId="0CE11104" w14:textId="77777777" w:rsidTr="005E4659">
        <w:tc>
          <w:tcPr>
            <w:tcW w:w="1908" w:type="dxa"/>
          </w:tcPr>
          <w:p w14:paraId="443B4A46" w14:textId="77777777" w:rsidR="00914E26" w:rsidRPr="0023786A" w:rsidRDefault="00914E26" w:rsidP="00ED030E">
            <w:pPr>
              <w:pStyle w:val="Tableheading"/>
              <w:rPr>
                <w:lang w:val="en-GB"/>
              </w:rPr>
            </w:pPr>
            <w:r w:rsidRPr="0023786A">
              <w:rPr>
                <w:lang w:val="en-GB"/>
              </w:rPr>
              <w:t>Date</w:t>
            </w:r>
          </w:p>
        </w:tc>
        <w:tc>
          <w:tcPr>
            <w:tcW w:w="3576" w:type="dxa"/>
          </w:tcPr>
          <w:p w14:paraId="319D2E55" w14:textId="77777777" w:rsidR="00914E26" w:rsidRPr="0023786A" w:rsidRDefault="00914E26" w:rsidP="00ED030E">
            <w:pPr>
              <w:pStyle w:val="Tableheading"/>
              <w:rPr>
                <w:lang w:val="en-GB"/>
              </w:rPr>
            </w:pPr>
            <w:r w:rsidRPr="0023786A">
              <w:rPr>
                <w:lang w:val="en-GB"/>
              </w:rPr>
              <w:t>Page / Section Revised</w:t>
            </w:r>
          </w:p>
        </w:tc>
        <w:tc>
          <w:tcPr>
            <w:tcW w:w="5001" w:type="dxa"/>
          </w:tcPr>
          <w:p w14:paraId="7607309E" w14:textId="77777777" w:rsidR="00914E26" w:rsidRPr="0023786A" w:rsidRDefault="00914E26" w:rsidP="00ED030E">
            <w:pPr>
              <w:pStyle w:val="Tableheading"/>
              <w:rPr>
                <w:lang w:val="en-GB"/>
              </w:rPr>
            </w:pPr>
            <w:r w:rsidRPr="0023786A">
              <w:rPr>
                <w:lang w:val="en-GB"/>
              </w:rPr>
              <w:t>Requirement for Revision</w:t>
            </w:r>
          </w:p>
        </w:tc>
      </w:tr>
      <w:tr w:rsidR="00861C79" w:rsidRPr="0023786A" w14:paraId="510569A3" w14:textId="77777777" w:rsidTr="005E4659">
        <w:trPr>
          <w:trHeight w:val="851"/>
        </w:trPr>
        <w:tc>
          <w:tcPr>
            <w:tcW w:w="1908" w:type="dxa"/>
            <w:vAlign w:val="center"/>
          </w:tcPr>
          <w:p w14:paraId="3156846C" w14:textId="36D391C6" w:rsidR="00861C79" w:rsidRPr="0023786A" w:rsidRDefault="00861C79" w:rsidP="00861C79">
            <w:pPr>
              <w:pStyle w:val="Tabletext"/>
            </w:pPr>
            <w:r w:rsidRPr="0023786A">
              <w:t>June 2016</w:t>
            </w:r>
          </w:p>
        </w:tc>
        <w:tc>
          <w:tcPr>
            <w:tcW w:w="3576" w:type="dxa"/>
            <w:vAlign w:val="center"/>
          </w:tcPr>
          <w:p w14:paraId="5F22DF07" w14:textId="6D8C1E3C" w:rsidR="00861C79" w:rsidRPr="0023786A" w:rsidRDefault="00861C79" w:rsidP="00861C79">
            <w:pPr>
              <w:pStyle w:val="Tabletext"/>
            </w:pPr>
            <w:r w:rsidRPr="0023786A">
              <w:t>Entire document</w:t>
            </w:r>
          </w:p>
        </w:tc>
        <w:tc>
          <w:tcPr>
            <w:tcW w:w="5001" w:type="dxa"/>
            <w:vAlign w:val="center"/>
          </w:tcPr>
          <w:p w14:paraId="57D2E76F" w14:textId="3370E4AD" w:rsidR="00861C79" w:rsidRPr="0023786A" w:rsidRDefault="00861C79" w:rsidP="00861C79">
            <w:pPr>
              <w:pStyle w:val="Tabletext"/>
            </w:pPr>
            <w:r w:rsidRPr="0023786A">
              <w:t>Minor textual changes</w:t>
            </w:r>
          </w:p>
        </w:tc>
      </w:tr>
      <w:tr w:rsidR="00861C79" w:rsidRPr="0023786A" w14:paraId="373B313D" w14:textId="77777777" w:rsidTr="005E4659">
        <w:trPr>
          <w:trHeight w:val="851"/>
        </w:trPr>
        <w:tc>
          <w:tcPr>
            <w:tcW w:w="1908" w:type="dxa"/>
            <w:vAlign w:val="center"/>
          </w:tcPr>
          <w:p w14:paraId="57B263A9" w14:textId="7757059F" w:rsidR="00861C79" w:rsidRPr="0023786A" w:rsidRDefault="00412F21" w:rsidP="00914E26">
            <w:pPr>
              <w:pStyle w:val="Tabletext"/>
            </w:pPr>
            <w:ins w:id="9" w:author="Kevin Gregory" w:date="2021-02-09T16:30:00Z">
              <w:r>
                <w:t>June 2021</w:t>
              </w:r>
            </w:ins>
          </w:p>
        </w:tc>
        <w:tc>
          <w:tcPr>
            <w:tcW w:w="3576" w:type="dxa"/>
            <w:vAlign w:val="center"/>
          </w:tcPr>
          <w:p w14:paraId="71A6353D" w14:textId="79509368" w:rsidR="00861C79" w:rsidRPr="0023786A" w:rsidRDefault="00412F21" w:rsidP="00914E26">
            <w:pPr>
              <w:pStyle w:val="Tabletext"/>
            </w:pPr>
            <w:ins w:id="10" w:author="Kevin Gregory" w:date="2021-02-09T16:30:00Z">
              <w:r>
                <w:t>Entire document</w:t>
              </w:r>
            </w:ins>
          </w:p>
        </w:tc>
        <w:tc>
          <w:tcPr>
            <w:tcW w:w="5001" w:type="dxa"/>
            <w:vAlign w:val="center"/>
          </w:tcPr>
          <w:p w14:paraId="1055661D" w14:textId="4D6D63FD" w:rsidR="00861C79" w:rsidRPr="0023786A" w:rsidRDefault="00412F21" w:rsidP="00914E26">
            <w:pPr>
              <w:pStyle w:val="Tabletext"/>
            </w:pPr>
            <w:ins w:id="11" w:author="Kevin Gregory" w:date="2021-02-09T16:30:00Z">
              <w:r>
                <w:t>Review of content</w:t>
              </w:r>
            </w:ins>
          </w:p>
        </w:tc>
      </w:tr>
      <w:tr w:rsidR="00861C79" w:rsidRPr="0023786A" w14:paraId="0FB36C69" w14:textId="77777777" w:rsidTr="005E4659">
        <w:trPr>
          <w:trHeight w:val="851"/>
        </w:trPr>
        <w:tc>
          <w:tcPr>
            <w:tcW w:w="1908" w:type="dxa"/>
            <w:vAlign w:val="center"/>
          </w:tcPr>
          <w:p w14:paraId="74DCCEAB" w14:textId="77777777" w:rsidR="00861C79" w:rsidRPr="0023786A" w:rsidRDefault="00861C79" w:rsidP="00914E26">
            <w:pPr>
              <w:pStyle w:val="Tabletext"/>
            </w:pPr>
          </w:p>
        </w:tc>
        <w:tc>
          <w:tcPr>
            <w:tcW w:w="3576" w:type="dxa"/>
            <w:vAlign w:val="center"/>
          </w:tcPr>
          <w:p w14:paraId="55F16A55" w14:textId="77777777" w:rsidR="00861C79" w:rsidRPr="0023786A" w:rsidRDefault="00861C79" w:rsidP="00914E26">
            <w:pPr>
              <w:pStyle w:val="Tabletext"/>
            </w:pPr>
          </w:p>
        </w:tc>
        <w:tc>
          <w:tcPr>
            <w:tcW w:w="5001" w:type="dxa"/>
            <w:vAlign w:val="center"/>
          </w:tcPr>
          <w:p w14:paraId="29893498" w14:textId="77777777" w:rsidR="00861C79" w:rsidRPr="0023786A" w:rsidRDefault="00861C79" w:rsidP="00914E26">
            <w:pPr>
              <w:pStyle w:val="Tabletext"/>
            </w:pPr>
          </w:p>
        </w:tc>
      </w:tr>
      <w:tr w:rsidR="00861C79" w:rsidRPr="0023786A" w14:paraId="3918308C" w14:textId="77777777" w:rsidTr="005E4659">
        <w:trPr>
          <w:trHeight w:val="851"/>
        </w:trPr>
        <w:tc>
          <w:tcPr>
            <w:tcW w:w="1908" w:type="dxa"/>
            <w:vAlign w:val="center"/>
          </w:tcPr>
          <w:p w14:paraId="7152ACAB" w14:textId="77777777" w:rsidR="00861C79" w:rsidRPr="0023786A" w:rsidRDefault="00861C79" w:rsidP="00914E26">
            <w:pPr>
              <w:pStyle w:val="Tabletext"/>
            </w:pPr>
          </w:p>
        </w:tc>
        <w:tc>
          <w:tcPr>
            <w:tcW w:w="3576" w:type="dxa"/>
            <w:vAlign w:val="center"/>
          </w:tcPr>
          <w:p w14:paraId="0BB702A0" w14:textId="77777777" w:rsidR="00861C79" w:rsidRPr="0023786A" w:rsidRDefault="00861C79" w:rsidP="00914E26">
            <w:pPr>
              <w:pStyle w:val="Tabletext"/>
            </w:pPr>
          </w:p>
        </w:tc>
        <w:tc>
          <w:tcPr>
            <w:tcW w:w="5001" w:type="dxa"/>
            <w:vAlign w:val="center"/>
          </w:tcPr>
          <w:p w14:paraId="06EC7A30" w14:textId="77777777" w:rsidR="00861C79" w:rsidRPr="0023786A" w:rsidRDefault="00861C79" w:rsidP="00914E26">
            <w:pPr>
              <w:pStyle w:val="Tabletext"/>
            </w:pPr>
          </w:p>
        </w:tc>
      </w:tr>
      <w:tr w:rsidR="00861C79" w:rsidRPr="0023786A" w14:paraId="0A09C773" w14:textId="77777777" w:rsidTr="005E4659">
        <w:trPr>
          <w:trHeight w:val="851"/>
        </w:trPr>
        <w:tc>
          <w:tcPr>
            <w:tcW w:w="1908" w:type="dxa"/>
            <w:vAlign w:val="center"/>
          </w:tcPr>
          <w:p w14:paraId="700B2BAB" w14:textId="77777777" w:rsidR="00861C79" w:rsidRPr="0023786A" w:rsidRDefault="00861C79" w:rsidP="00914E26">
            <w:pPr>
              <w:pStyle w:val="Tabletext"/>
            </w:pPr>
          </w:p>
        </w:tc>
        <w:tc>
          <w:tcPr>
            <w:tcW w:w="3576" w:type="dxa"/>
            <w:vAlign w:val="center"/>
          </w:tcPr>
          <w:p w14:paraId="779743E4" w14:textId="77777777" w:rsidR="00861C79" w:rsidRPr="0023786A" w:rsidRDefault="00861C79" w:rsidP="00914E26">
            <w:pPr>
              <w:pStyle w:val="Tabletext"/>
            </w:pPr>
          </w:p>
        </w:tc>
        <w:tc>
          <w:tcPr>
            <w:tcW w:w="5001" w:type="dxa"/>
            <w:vAlign w:val="center"/>
          </w:tcPr>
          <w:p w14:paraId="01147CF1" w14:textId="77777777" w:rsidR="00861C79" w:rsidRPr="0023786A" w:rsidRDefault="00861C79" w:rsidP="00914E26">
            <w:pPr>
              <w:pStyle w:val="Tabletext"/>
            </w:pPr>
          </w:p>
        </w:tc>
      </w:tr>
      <w:tr w:rsidR="00861C79" w:rsidRPr="0023786A" w14:paraId="40F5C665" w14:textId="77777777" w:rsidTr="005E4659">
        <w:trPr>
          <w:trHeight w:val="851"/>
        </w:trPr>
        <w:tc>
          <w:tcPr>
            <w:tcW w:w="1908" w:type="dxa"/>
            <w:vAlign w:val="center"/>
          </w:tcPr>
          <w:p w14:paraId="34354C76" w14:textId="77777777" w:rsidR="00861C79" w:rsidRPr="0023786A" w:rsidRDefault="00861C79" w:rsidP="00914E26">
            <w:pPr>
              <w:pStyle w:val="Tabletext"/>
            </w:pPr>
          </w:p>
        </w:tc>
        <w:tc>
          <w:tcPr>
            <w:tcW w:w="3576" w:type="dxa"/>
            <w:vAlign w:val="center"/>
          </w:tcPr>
          <w:p w14:paraId="7BC32D5B" w14:textId="77777777" w:rsidR="00861C79" w:rsidRPr="0023786A" w:rsidRDefault="00861C79" w:rsidP="00914E26">
            <w:pPr>
              <w:pStyle w:val="Tabletext"/>
            </w:pPr>
          </w:p>
        </w:tc>
        <w:tc>
          <w:tcPr>
            <w:tcW w:w="5001" w:type="dxa"/>
            <w:vAlign w:val="center"/>
          </w:tcPr>
          <w:p w14:paraId="09B0067E" w14:textId="77777777" w:rsidR="00861C79" w:rsidRPr="0023786A" w:rsidRDefault="00861C79" w:rsidP="00914E26">
            <w:pPr>
              <w:pStyle w:val="Tabletext"/>
            </w:pPr>
          </w:p>
        </w:tc>
      </w:tr>
      <w:tr w:rsidR="00861C79" w:rsidRPr="0023786A" w14:paraId="28EACB73" w14:textId="77777777" w:rsidTr="005E4659">
        <w:trPr>
          <w:trHeight w:val="851"/>
        </w:trPr>
        <w:tc>
          <w:tcPr>
            <w:tcW w:w="1908" w:type="dxa"/>
            <w:vAlign w:val="center"/>
          </w:tcPr>
          <w:p w14:paraId="2FC8FA7E" w14:textId="77777777" w:rsidR="00861C79" w:rsidRPr="0023786A" w:rsidRDefault="00861C79" w:rsidP="00914E26">
            <w:pPr>
              <w:pStyle w:val="Tabletext"/>
            </w:pPr>
          </w:p>
        </w:tc>
        <w:tc>
          <w:tcPr>
            <w:tcW w:w="3576" w:type="dxa"/>
            <w:vAlign w:val="center"/>
          </w:tcPr>
          <w:p w14:paraId="4C3E7988" w14:textId="77777777" w:rsidR="00861C79" w:rsidRPr="0023786A" w:rsidRDefault="00861C79" w:rsidP="00914E26">
            <w:pPr>
              <w:pStyle w:val="Tabletext"/>
            </w:pPr>
          </w:p>
        </w:tc>
        <w:tc>
          <w:tcPr>
            <w:tcW w:w="5001" w:type="dxa"/>
            <w:vAlign w:val="center"/>
          </w:tcPr>
          <w:p w14:paraId="13C9345F" w14:textId="77777777" w:rsidR="00861C79" w:rsidRPr="0023786A" w:rsidRDefault="00861C79" w:rsidP="00914E26">
            <w:pPr>
              <w:pStyle w:val="Tabletext"/>
            </w:pPr>
          </w:p>
        </w:tc>
      </w:tr>
    </w:tbl>
    <w:p w14:paraId="528BB153" w14:textId="77777777" w:rsidR="00914E26" w:rsidRPr="0023786A" w:rsidRDefault="00914E26" w:rsidP="00D74AE1"/>
    <w:p w14:paraId="541E9FFB" w14:textId="77777777" w:rsidR="005E4659" w:rsidRPr="0023786A" w:rsidRDefault="005E4659" w:rsidP="00914E26">
      <w:pPr>
        <w:spacing w:after="200" w:line="276" w:lineRule="auto"/>
        <w:sectPr w:rsidR="005E4659" w:rsidRPr="0023786A" w:rsidSect="00F00376">
          <w:headerReference w:type="default" r:id="rId17"/>
          <w:footerReference w:type="default" r:id="rId18"/>
          <w:pgSz w:w="11906" w:h="16838" w:code="9"/>
          <w:pgMar w:top="567" w:right="794" w:bottom="567" w:left="907" w:header="567" w:footer="567" w:gutter="0"/>
          <w:cols w:space="708"/>
          <w:docGrid w:linePitch="360"/>
        </w:sectPr>
      </w:pPr>
    </w:p>
    <w:p w14:paraId="162722A8" w14:textId="77777777" w:rsidR="0023786A" w:rsidRPr="0023786A" w:rsidRDefault="002A29D4">
      <w:pPr>
        <w:pStyle w:val="TOC1"/>
        <w:rPr>
          <w:rFonts w:eastAsiaTheme="minorEastAsia"/>
          <w:b w:val="0"/>
          <w:noProof w:val="0"/>
          <w:color w:val="auto"/>
          <w:sz w:val="24"/>
          <w:szCs w:val="24"/>
        </w:rPr>
      </w:pPr>
      <w:r w:rsidRPr="0023786A">
        <w:rPr>
          <w:b w:val="0"/>
          <w:noProof w:val="0"/>
        </w:rPr>
        <w:lastRenderedPageBreak/>
        <w:fldChar w:fldCharType="begin"/>
      </w:r>
      <w:r w:rsidRPr="0023786A">
        <w:rPr>
          <w:b w:val="0"/>
          <w:noProof w:val="0"/>
        </w:rPr>
        <w:instrText xml:space="preserve"> TOC \o "1-3" \t "Annex,1,Appendix,5,Part,1,Module,4" </w:instrText>
      </w:r>
      <w:r w:rsidRPr="0023786A">
        <w:rPr>
          <w:b w:val="0"/>
          <w:noProof w:val="0"/>
        </w:rPr>
        <w:fldChar w:fldCharType="separate"/>
      </w:r>
      <w:r w:rsidR="0023786A" w:rsidRPr="0023786A">
        <w:rPr>
          <w:noProof w:val="0"/>
        </w:rPr>
        <w:t>PART 1 - COURSE OVERVIEW</w:t>
      </w:r>
      <w:r w:rsidR="0023786A" w:rsidRPr="0023786A">
        <w:rPr>
          <w:noProof w:val="0"/>
        </w:rPr>
        <w:tab/>
      </w:r>
      <w:r w:rsidR="0023786A" w:rsidRPr="0023786A">
        <w:rPr>
          <w:noProof w:val="0"/>
        </w:rPr>
        <w:fldChar w:fldCharType="begin"/>
      </w:r>
      <w:r w:rsidR="0023786A" w:rsidRPr="0023786A">
        <w:rPr>
          <w:noProof w:val="0"/>
        </w:rPr>
        <w:instrText xml:space="preserve"> PAGEREF _Toc449344182 \h </w:instrText>
      </w:r>
      <w:r w:rsidR="0023786A" w:rsidRPr="0023786A">
        <w:rPr>
          <w:noProof w:val="0"/>
        </w:rPr>
      </w:r>
      <w:r w:rsidR="0023786A" w:rsidRPr="0023786A">
        <w:rPr>
          <w:noProof w:val="0"/>
        </w:rPr>
        <w:fldChar w:fldCharType="separate"/>
      </w:r>
      <w:r w:rsidR="0023786A" w:rsidRPr="0023786A">
        <w:rPr>
          <w:noProof w:val="0"/>
        </w:rPr>
        <w:t>5</w:t>
      </w:r>
      <w:r w:rsidR="0023786A" w:rsidRPr="0023786A">
        <w:rPr>
          <w:noProof w:val="0"/>
        </w:rPr>
        <w:fldChar w:fldCharType="end"/>
      </w:r>
    </w:p>
    <w:p w14:paraId="76695747" w14:textId="77777777" w:rsidR="0023786A" w:rsidRPr="0023786A" w:rsidRDefault="0023786A">
      <w:pPr>
        <w:pStyle w:val="TOC1"/>
        <w:rPr>
          <w:rFonts w:eastAsiaTheme="minorEastAsia"/>
          <w:b w:val="0"/>
          <w:noProof w:val="0"/>
          <w:color w:val="auto"/>
          <w:sz w:val="24"/>
          <w:szCs w:val="24"/>
        </w:rPr>
      </w:pPr>
      <w:r w:rsidRPr="0023786A">
        <w:rPr>
          <w:noProof w:val="0"/>
        </w:rPr>
        <w:t>1.</w:t>
      </w:r>
      <w:r w:rsidRPr="0023786A">
        <w:rPr>
          <w:rFonts w:eastAsiaTheme="minorEastAsia"/>
          <w:b w:val="0"/>
          <w:noProof w:val="0"/>
          <w:color w:val="auto"/>
          <w:sz w:val="24"/>
          <w:szCs w:val="24"/>
        </w:rPr>
        <w:tab/>
      </w:r>
      <w:r w:rsidRPr="0023786A">
        <w:rPr>
          <w:noProof w:val="0"/>
        </w:rPr>
        <w:t>SCOPE</w:t>
      </w:r>
      <w:r w:rsidRPr="0023786A">
        <w:rPr>
          <w:noProof w:val="0"/>
        </w:rPr>
        <w:tab/>
      </w:r>
      <w:r w:rsidRPr="0023786A">
        <w:rPr>
          <w:noProof w:val="0"/>
        </w:rPr>
        <w:fldChar w:fldCharType="begin"/>
      </w:r>
      <w:r w:rsidRPr="0023786A">
        <w:rPr>
          <w:noProof w:val="0"/>
        </w:rPr>
        <w:instrText xml:space="preserve"> PAGEREF _Toc449344183 \h </w:instrText>
      </w:r>
      <w:r w:rsidRPr="0023786A">
        <w:rPr>
          <w:noProof w:val="0"/>
        </w:rPr>
      </w:r>
      <w:r w:rsidRPr="0023786A">
        <w:rPr>
          <w:noProof w:val="0"/>
        </w:rPr>
        <w:fldChar w:fldCharType="separate"/>
      </w:r>
      <w:r w:rsidRPr="0023786A">
        <w:rPr>
          <w:noProof w:val="0"/>
        </w:rPr>
        <w:t>5</w:t>
      </w:r>
      <w:r w:rsidRPr="0023786A">
        <w:rPr>
          <w:noProof w:val="0"/>
        </w:rPr>
        <w:fldChar w:fldCharType="end"/>
      </w:r>
    </w:p>
    <w:p w14:paraId="42462D3D" w14:textId="77777777" w:rsidR="0023786A" w:rsidRPr="0023786A" w:rsidRDefault="0023786A">
      <w:pPr>
        <w:pStyle w:val="TOC1"/>
        <w:rPr>
          <w:rFonts w:eastAsiaTheme="minorEastAsia"/>
          <w:b w:val="0"/>
          <w:noProof w:val="0"/>
          <w:color w:val="auto"/>
          <w:sz w:val="24"/>
          <w:szCs w:val="24"/>
        </w:rPr>
      </w:pPr>
      <w:r w:rsidRPr="0023786A">
        <w:rPr>
          <w:noProof w:val="0"/>
        </w:rPr>
        <w:t>2.</w:t>
      </w:r>
      <w:r w:rsidRPr="0023786A">
        <w:rPr>
          <w:rFonts w:eastAsiaTheme="minorEastAsia"/>
          <w:b w:val="0"/>
          <w:noProof w:val="0"/>
          <w:color w:val="auto"/>
          <w:sz w:val="24"/>
          <w:szCs w:val="24"/>
        </w:rPr>
        <w:tab/>
      </w:r>
      <w:r w:rsidRPr="0023786A">
        <w:rPr>
          <w:noProof w:val="0"/>
        </w:rPr>
        <w:t>OBJECTIVE</w:t>
      </w:r>
      <w:r w:rsidRPr="0023786A">
        <w:rPr>
          <w:noProof w:val="0"/>
        </w:rPr>
        <w:tab/>
      </w:r>
      <w:r w:rsidRPr="0023786A">
        <w:rPr>
          <w:noProof w:val="0"/>
        </w:rPr>
        <w:fldChar w:fldCharType="begin"/>
      </w:r>
      <w:r w:rsidRPr="0023786A">
        <w:rPr>
          <w:noProof w:val="0"/>
        </w:rPr>
        <w:instrText xml:space="preserve"> PAGEREF _Toc449344184 \h </w:instrText>
      </w:r>
      <w:r w:rsidRPr="0023786A">
        <w:rPr>
          <w:noProof w:val="0"/>
        </w:rPr>
      </w:r>
      <w:r w:rsidRPr="0023786A">
        <w:rPr>
          <w:noProof w:val="0"/>
        </w:rPr>
        <w:fldChar w:fldCharType="separate"/>
      </w:r>
      <w:r w:rsidRPr="0023786A">
        <w:rPr>
          <w:noProof w:val="0"/>
        </w:rPr>
        <w:t>5</w:t>
      </w:r>
      <w:r w:rsidRPr="0023786A">
        <w:rPr>
          <w:noProof w:val="0"/>
        </w:rPr>
        <w:fldChar w:fldCharType="end"/>
      </w:r>
    </w:p>
    <w:p w14:paraId="19424D1D" w14:textId="77777777" w:rsidR="0023786A" w:rsidRPr="0023786A" w:rsidRDefault="0023786A">
      <w:pPr>
        <w:pStyle w:val="TOC1"/>
        <w:rPr>
          <w:rFonts w:eastAsiaTheme="minorEastAsia"/>
          <w:b w:val="0"/>
          <w:noProof w:val="0"/>
          <w:color w:val="auto"/>
          <w:sz w:val="24"/>
          <w:szCs w:val="24"/>
        </w:rPr>
      </w:pPr>
      <w:r w:rsidRPr="0023786A">
        <w:rPr>
          <w:noProof w:val="0"/>
        </w:rPr>
        <w:t>3.</w:t>
      </w:r>
      <w:r w:rsidRPr="0023786A">
        <w:rPr>
          <w:rFonts w:eastAsiaTheme="minorEastAsia"/>
          <w:b w:val="0"/>
          <w:noProof w:val="0"/>
          <w:color w:val="auto"/>
          <w:sz w:val="24"/>
          <w:szCs w:val="24"/>
        </w:rPr>
        <w:tab/>
      </w:r>
      <w:r w:rsidRPr="0023786A">
        <w:rPr>
          <w:noProof w:val="0"/>
        </w:rPr>
        <w:t>COURSE OUTLINE</w:t>
      </w:r>
      <w:r w:rsidRPr="0023786A">
        <w:rPr>
          <w:noProof w:val="0"/>
        </w:rPr>
        <w:tab/>
      </w:r>
      <w:r w:rsidRPr="0023786A">
        <w:rPr>
          <w:noProof w:val="0"/>
        </w:rPr>
        <w:fldChar w:fldCharType="begin"/>
      </w:r>
      <w:r w:rsidRPr="0023786A">
        <w:rPr>
          <w:noProof w:val="0"/>
        </w:rPr>
        <w:instrText xml:space="preserve"> PAGEREF _Toc449344185 \h </w:instrText>
      </w:r>
      <w:r w:rsidRPr="0023786A">
        <w:rPr>
          <w:noProof w:val="0"/>
        </w:rPr>
      </w:r>
      <w:r w:rsidRPr="0023786A">
        <w:rPr>
          <w:noProof w:val="0"/>
        </w:rPr>
        <w:fldChar w:fldCharType="separate"/>
      </w:r>
      <w:r w:rsidRPr="0023786A">
        <w:rPr>
          <w:noProof w:val="0"/>
        </w:rPr>
        <w:t>5</w:t>
      </w:r>
      <w:r w:rsidRPr="0023786A">
        <w:rPr>
          <w:noProof w:val="0"/>
        </w:rPr>
        <w:fldChar w:fldCharType="end"/>
      </w:r>
    </w:p>
    <w:p w14:paraId="1F94FDBF" w14:textId="77777777" w:rsidR="0023786A" w:rsidRPr="0023786A" w:rsidRDefault="0023786A">
      <w:pPr>
        <w:pStyle w:val="TOC1"/>
        <w:rPr>
          <w:rFonts w:eastAsiaTheme="minorEastAsia"/>
          <w:b w:val="0"/>
          <w:noProof w:val="0"/>
          <w:color w:val="auto"/>
          <w:sz w:val="24"/>
          <w:szCs w:val="24"/>
        </w:rPr>
      </w:pPr>
      <w:r w:rsidRPr="0023786A">
        <w:rPr>
          <w:noProof w:val="0"/>
        </w:rPr>
        <w:t>4.</w:t>
      </w:r>
      <w:r w:rsidRPr="0023786A">
        <w:rPr>
          <w:rFonts w:eastAsiaTheme="minorEastAsia"/>
          <w:b w:val="0"/>
          <w:noProof w:val="0"/>
          <w:color w:val="auto"/>
          <w:sz w:val="24"/>
          <w:szCs w:val="24"/>
        </w:rPr>
        <w:tab/>
      </w:r>
      <w:r w:rsidRPr="0023786A">
        <w:rPr>
          <w:noProof w:val="0"/>
        </w:rPr>
        <w:t>TEACHING MODULES</w:t>
      </w:r>
      <w:r w:rsidRPr="0023786A">
        <w:rPr>
          <w:noProof w:val="0"/>
        </w:rPr>
        <w:tab/>
      </w:r>
      <w:r w:rsidRPr="0023786A">
        <w:rPr>
          <w:noProof w:val="0"/>
        </w:rPr>
        <w:fldChar w:fldCharType="begin"/>
      </w:r>
      <w:r w:rsidRPr="0023786A">
        <w:rPr>
          <w:noProof w:val="0"/>
        </w:rPr>
        <w:instrText xml:space="preserve"> PAGEREF _Toc449344186 \h </w:instrText>
      </w:r>
      <w:r w:rsidRPr="0023786A">
        <w:rPr>
          <w:noProof w:val="0"/>
        </w:rPr>
      </w:r>
      <w:r w:rsidRPr="0023786A">
        <w:rPr>
          <w:noProof w:val="0"/>
        </w:rPr>
        <w:fldChar w:fldCharType="separate"/>
      </w:r>
      <w:r w:rsidRPr="0023786A">
        <w:rPr>
          <w:noProof w:val="0"/>
        </w:rPr>
        <w:t>5</w:t>
      </w:r>
      <w:r w:rsidRPr="0023786A">
        <w:rPr>
          <w:noProof w:val="0"/>
        </w:rPr>
        <w:fldChar w:fldCharType="end"/>
      </w:r>
    </w:p>
    <w:p w14:paraId="31D7424F" w14:textId="77777777" w:rsidR="0023786A" w:rsidRPr="0023786A" w:rsidRDefault="0023786A">
      <w:pPr>
        <w:pStyle w:val="TOC1"/>
        <w:rPr>
          <w:rFonts w:eastAsiaTheme="minorEastAsia"/>
          <w:b w:val="0"/>
          <w:noProof w:val="0"/>
          <w:color w:val="auto"/>
          <w:sz w:val="24"/>
          <w:szCs w:val="24"/>
        </w:rPr>
      </w:pPr>
      <w:r w:rsidRPr="0023786A">
        <w:rPr>
          <w:noProof w:val="0"/>
        </w:rPr>
        <w:t>5.</w:t>
      </w:r>
      <w:r w:rsidRPr="0023786A">
        <w:rPr>
          <w:rFonts w:eastAsiaTheme="minorEastAsia"/>
          <w:b w:val="0"/>
          <w:noProof w:val="0"/>
          <w:color w:val="auto"/>
          <w:sz w:val="24"/>
          <w:szCs w:val="24"/>
        </w:rPr>
        <w:tab/>
      </w:r>
      <w:r w:rsidRPr="0023786A">
        <w:rPr>
          <w:noProof w:val="0"/>
        </w:rPr>
        <w:t>SPECIFIC COURSE RELATED TEACHING AIDS</w:t>
      </w:r>
      <w:r w:rsidRPr="0023786A">
        <w:rPr>
          <w:noProof w:val="0"/>
        </w:rPr>
        <w:tab/>
      </w:r>
      <w:r w:rsidRPr="0023786A">
        <w:rPr>
          <w:noProof w:val="0"/>
        </w:rPr>
        <w:fldChar w:fldCharType="begin"/>
      </w:r>
      <w:r w:rsidRPr="0023786A">
        <w:rPr>
          <w:noProof w:val="0"/>
        </w:rPr>
        <w:instrText xml:space="preserve"> PAGEREF _Toc449344187 \h </w:instrText>
      </w:r>
      <w:r w:rsidRPr="0023786A">
        <w:rPr>
          <w:noProof w:val="0"/>
        </w:rPr>
      </w:r>
      <w:r w:rsidRPr="0023786A">
        <w:rPr>
          <w:noProof w:val="0"/>
        </w:rPr>
        <w:fldChar w:fldCharType="separate"/>
      </w:r>
      <w:r w:rsidRPr="0023786A">
        <w:rPr>
          <w:noProof w:val="0"/>
        </w:rPr>
        <w:t>5</w:t>
      </w:r>
      <w:r w:rsidRPr="0023786A">
        <w:rPr>
          <w:noProof w:val="0"/>
        </w:rPr>
        <w:fldChar w:fldCharType="end"/>
      </w:r>
    </w:p>
    <w:p w14:paraId="2A1793D6" w14:textId="77777777" w:rsidR="0023786A" w:rsidRPr="0023786A" w:rsidRDefault="0023786A">
      <w:pPr>
        <w:pStyle w:val="TOC1"/>
        <w:rPr>
          <w:rFonts w:eastAsiaTheme="minorEastAsia"/>
          <w:b w:val="0"/>
          <w:noProof w:val="0"/>
          <w:color w:val="auto"/>
          <w:sz w:val="24"/>
          <w:szCs w:val="24"/>
        </w:rPr>
      </w:pPr>
      <w:r w:rsidRPr="0023786A">
        <w:rPr>
          <w:noProof w:val="0"/>
        </w:rPr>
        <w:t>6.</w:t>
      </w:r>
      <w:r w:rsidRPr="0023786A">
        <w:rPr>
          <w:rFonts w:eastAsiaTheme="minorEastAsia"/>
          <w:b w:val="0"/>
          <w:noProof w:val="0"/>
          <w:color w:val="auto"/>
          <w:sz w:val="24"/>
          <w:szCs w:val="24"/>
        </w:rPr>
        <w:tab/>
      </w:r>
      <w:r w:rsidRPr="0023786A">
        <w:rPr>
          <w:noProof w:val="0"/>
        </w:rPr>
        <w:t>ACRONYMS</w:t>
      </w:r>
      <w:r w:rsidRPr="0023786A">
        <w:rPr>
          <w:noProof w:val="0"/>
        </w:rPr>
        <w:tab/>
      </w:r>
      <w:r w:rsidRPr="0023786A">
        <w:rPr>
          <w:noProof w:val="0"/>
        </w:rPr>
        <w:fldChar w:fldCharType="begin"/>
      </w:r>
      <w:r w:rsidRPr="0023786A">
        <w:rPr>
          <w:noProof w:val="0"/>
        </w:rPr>
        <w:instrText xml:space="preserve"> PAGEREF _Toc449344188 \h </w:instrText>
      </w:r>
      <w:r w:rsidRPr="0023786A">
        <w:rPr>
          <w:noProof w:val="0"/>
        </w:rPr>
      </w:r>
      <w:r w:rsidRPr="0023786A">
        <w:rPr>
          <w:noProof w:val="0"/>
        </w:rPr>
        <w:fldChar w:fldCharType="separate"/>
      </w:r>
      <w:r w:rsidRPr="0023786A">
        <w:rPr>
          <w:noProof w:val="0"/>
        </w:rPr>
        <w:t>5</w:t>
      </w:r>
      <w:r w:rsidRPr="0023786A">
        <w:rPr>
          <w:noProof w:val="0"/>
        </w:rPr>
        <w:fldChar w:fldCharType="end"/>
      </w:r>
    </w:p>
    <w:p w14:paraId="658F48FD" w14:textId="77777777" w:rsidR="0023786A" w:rsidRPr="0023786A" w:rsidRDefault="0023786A">
      <w:pPr>
        <w:pStyle w:val="TOC1"/>
        <w:rPr>
          <w:rFonts w:eastAsiaTheme="minorEastAsia"/>
          <w:b w:val="0"/>
          <w:noProof w:val="0"/>
          <w:color w:val="auto"/>
          <w:sz w:val="24"/>
          <w:szCs w:val="24"/>
        </w:rPr>
      </w:pPr>
      <w:r w:rsidRPr="0023786A">
        <w:rPr>
          <w:noProof w:val="0"/>
        </w:rPr>
        <w:t>7.</w:t>
      </w:r>
      <w:r w:rsidRPr="0023786A">
        <w:rPr>
          <w:rFonts w:eastAsiaTheme="minorEastAsia"/>
          <w:b w:val="0"/>
          <w:noProof w:val="0"/>
          <w:color w:val="auto"/>
          <w:sz w:val="24"/>
          <w:szCs w:val="24"/>
        </w:rPr>
        <w:tab/>
      </w:r>
      <w:r w:rsidRPr="0023786A">
        <w:rPr>
          <w:noProof w:val="0"/>
        </w:rPr>
        <w:t>DEFINITIONS</w:t>
      </w:r>
      <w:r w:rsidRPr="0023786A">
        <w:rPr>
          <w:noProof w:val="0"/>
        </w:rPr>
        <w:tab/>
      </w:r>
      <w:r w:rsidRPr="0023786A">
        <w:rPr>
          <w:noProof w:val="0"/>
        </w:rPr>
        <w:fldChar w:fldCharType="begin"/>
      </w:r>
      <w:r w:rsidRPr="0023786A">
        <w:rPr>
          <w:noProof w:val="0"/>
        </w:rPr>
        <w:instrText xml:space="preserve"> PAGEREF _Toc449344189 \h </w:instrText>
      </w:r>
      <w:r w:rsidRPr="0023786A">
        <w:rPr>
          <w:noProof w:val="0"/>
        </w:rPr>
      </w:r>
      <w:r w:rsidRPr="0023786A">
        <w:rPr>
          <w:noProof w:val="0"/>
        </w:rPr>
        <w:fldChar w:fldCharType="separate"/>
      </w:r>
      <w:r w:rsidRPr="0023786A">
        <w:rPr>
          <w:noProof w:val="0"/>
        </w:rPr>
        <w:t>6</w:t>
      </w:r>
      <w:r w:rsidRPr="0023786A">
        <w:rPr>
          <w:noProof w:val="0"/>
        </w:rPr>
        <w:fldChar w:fldCharType="end"/>
      </w:r>
    </w:p>
    <w:p w14:paraId="44F0005B" w14:textId="77777777" w:rsidR="0023786A" w:rsidRPr="0023786A" w:rsidRDefault="0023786A">
      <w:pPr>
        <w:pStyle w:val="TOC1"/>
        <w:rPr>
          <w:rFonts w:eastAsiaTheme="minorEastAsia"/>
          <w:b w:val="0"/>
          <w:noProof w:val="0"/>
          <w:color w:val="auto"/>
          <w:sz w:val="24"/>
          <w:szCs w:val="24"/>
        </w:rPr>
      </w:pPr>
      <w:r w:rsidRPr="0023786A">
        <w:rPr>
          <w:noProof w:val="0"/>
        </w:rPr>
        <w:t>8.</w:t>
      </w:r>
      <w:r w:rsidRPr="0023786A">
        <w:rPr>
          <w:rFonts w:eastAsiaTheme="minorEastAsia"/>
          <w:b w:val="0"/>
          <w:noProof w:val="0"/>
          <w:color w:val="auto"/>
          <w:sz w:val="24"/>
          <w:szCs w:val="24"/>
        </w:rPr>
        <w:tab/>
      </w:r>
      <w:r w:rsidRPr="0023786A">
        <w:rPr>
          <w:noProof w:val="0"/>
        </w:rPr>
        <w:t>REFERENCES</w:t>
      </w:r>
      <w:r w:rsidRPr="0023786A">
        <w:rPr>
          <w:noProof w:val="0"/>
        </w:rPr>
        <w:tab/>
      </w:r>
      <w:r w:rsidRPr="0023786A">
        <w:rPr>
          <w:noProof w:val="0"/>
        </w:rPr>
        <w:fldChar w:fldCharType="begin"/>
      </w:r>
      <w:r w:rsidRPr="0023786A">
        <w:rPr>
          <w:noProof w:val="0"/>
        </w:rPr>
        <w:instrText xml:space="preserve"> PAGEREF _Toc449344190 \h </w:instrText>
      </w:r>
      <w:r w:rsidRPr="0023786A">
        <w:rPr>
          <w:noProof w:val="0"/>
        </w:rPr>
      </w:r>
      <w:r w:rsidRPr="0023786A">
        <w:rPr>
          <w:noProof w:val="0"/>
        </w:rPr>
        <w:fldChar w:fldCharType="separate"/>
      </w:r>
      <w:r w:rsidRPr="0023786A">
        <w:rPr>
          <w:noProof w:val="0"/>
        </w:rPr>
        <w:t>6</w:t>
      </w:r>
      <w:r w:rsidRPr="0023786A">
        <w:rPr>
          <w:noProof w:val="0"/>
        </w:rPr>
        <w:fldChar w:fldCharType="end"/>
      </w:r>
    </w:p>
    <w:p w14:paraId="464A72DB" w14:textId="77777777" w:rsidR="0023786A" w:rsidRPr="0023786A" w:rsidRDefault="0023786A">
      <w:pPr>
        <w:pStyle w:val="TOC1"/>
        <w:rPr>
          <w:rFonts w:eastAsiaTheme="minorEastAsia"/>
          <w:b w:val="0"/>
          <w:noProof w:val="0"/>
          <w:color w:val="auto"/>
          <w:sz w:val="24"/>
          <w:szCs w:val="24"/>
        </w:rPr>
      </w:pPr>
      <w:r w:rsidRPr="0023786A">
        <w:rPr>
          <w:noProof w:val="0"/>
        </w:rPr>
        <w:t>PART 2 - TEACHING MODULES</w:t>
      </w:r>
      <w:r w:rsidRPr="0023786A">
        <w:rPr>
          <w:noProof w:val="0"/>
        </w:rPr>
        <w:tab/>
      </w:r>
      <w:r w:rsidRPr="0023786A">
        <w:rPr>
          <w:noProof w:val="0"/>
        </w:rPr>
        <w:fldChar w:fldCharType="begin"/>
      </w:r>
      <w:r w:rsidRPr="0023786A">
        <w:rPr>
          <w:noProof w:val="0"/>
        </w:rPr>
        <w:instrText xml:space="preserve"> PAGEREF _Toc449344191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3125268F" w14:textId="77777777" w:rsidR="0023786A" w:rsidRPr="0023786A" w:rsidRDefault="0023786A">
      <w:pPr>
        <w:pStyle w:val="TOC1"/>
        <w:rPr>
          <w:rFonts w:eastAsiaTheme="minorEastAsia"/>
          <w:b w:val="0"/>
          <w:noProof w:val="0"/>
          <w:color w:val="auto"/>
          <w:sz w:val="24"/>
          <w:szCs w:val="24"/>
        </w:rPr>
      </w:pPr>
      <w:r w:rsidRPr="0023786A">
        <w:rPr>
          <w:noProof w:val="0"/>
        </w:rPr>
        <w:t>1.</w:t>
      </w:r>
      <w:r w:rsidRPr="0023786A">
        <w:rPr>
          <w:rFonts w:eastAsiaTheme="minorEastAsia"/>
          <w:b w:val="0"/>
          <w:noProof w:val="0"/>
          <w:color w:val="auto"/>
          <w:sz w:val="24"/>
          <w:szCs w:val="24"/>
        </w:rPr>
        <w:tab/>
      </w:r>
      <w:r w:rsidRPr="0023786A">
        <w:rPr>
          <w:noProof w:val="0"/>
        </w:rPr>
        <w:t>MODULE 1 - AN INTRODUCTION TO BUOY POSITIONS AT SEA</w:t>
      </w:r>
      <w:r w:rsidRPr="0023786A">
        <w:rPr>
          <w:noProof w:val="0"/>
        </w:rPr>
        <w:tab/>
      </w:r>
      <w:r w:rsidRPr="0023786A">
        <w:rPr>
          <w:noProof w:val="0"/>
        </w:rPr>
        <w:fldChar w:fldCharType="begin"/>
      </w:r>
      <w:r w:rsidRPr="0023786A">
        <w:rPr>
          <w:noProof w:val="0"/>
        </w:rPr>
        <w:instrText xml:space="preserve"> PAGEREF _Toc449344192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7944FE1C" w14:textId="77777777" w:rsidR="0023786A" w:rsidRPr="0023786A" w:rsidRDefault="0023786A">
      <w:pPr>
        <w:pStyle w:val="TOC2"/>
        <w:rPr>
          <w:rFonts w:eastAsiaTheme="minorEastAsia"/>
          <w:noProof w:val="0"/>
          <w:color w:val="auto"/>
          <w:sz w:val="24"/>
          <w:szCs w:val="24"/>
        </w:rPr>
      </w:pPr>
      <w:r w:rsidRPr="0023786A">
        <w:rPr>
          <w:noProof w:val="0"/>
        </w:rPr>
        <w:t>1.1.</w:t>
      </w:r>
      <w:r w:rsidRPr="0023786A">
        <w:rPr>
          <w:rFonts w:eastAsiaTheme="minorEastAsia"/>
          <w:noProof w:val="0"/>
          <w:color w:val="auto"/>
          <w:sz w:val="24"/>
          <w:szCs w:val="24"/>
        </w:rPr>
        <w:tab/>
      </w:r>
      <w:r w:rsidRPr="0023786A">
        <w:rPr>
          <w:noProof w:val="0"/>
        </w:rPr>
        <w:t>Scope</w:t>
      </w:r>
      <w:r w:rsidRPr="0023786A">
        <w:rPr>
          <w:noProof w:val="0"/>
        </w:rPr>
        <w:tab/>
      </w:r>
      <w:r w:rsidRPr="0023786A">
        <w:rPr>
          <w:noProof w:val="0"/>
        </w:rPr>
        <w:fldChar w:fldCharType="begin"/>
      </w:r>
      <w:r w:rsidRPr="0023786A">
        <w:rPr>
          <w:noProof w:val="0"/>
        </w:rPr>
        <w:instrText xml:space="preserve"> PAGEREF _Toc449344193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66D560EB" w14:textId="77777777" w:rsidR="0023786A" w:rsidRPr="0023786A" w:rsidRDefault="0023786A">
      <w:pPr>
        <w:pStyle w:val="TOC2"/>
        <w:rPr>
          <w:rFonts w:eastAsiaTheme="minorEastAsia"/>
          <w:noProof w:val="0"/>
          <w:color w:val="auto"/>
          <w:sz w:val="24"/>
          <w:szCs w:val="24"/>
        </w:rPr>
      </w:pPr>
      <w:r w:rsidRPr="0023786A">
        <w:rPr>
          <w:noProof w:val="0"/>
        </w:rPr>
        <w:t>1.2.</w:t>
      </w:r>
      <w:r w:rsidRPr="0023786A">
        <w:rPr>
          <w:rFonts w:eastAsiaTheme="minorEastAsia"/>
          <w:noProof w:val="0"/>
          <w:color w:val="auto"/>
          <w:sz w:val="24"/>
          <w:szCs w:val="24"/>
        </w:rPr>
        <w:tab/>
      </w:r>
      <w:r w:rsidRPr="0023786A">
        <w:rPr>
          <w:noProof w:val="0"/>
        </w:rPr>
        <w:t>Learning Objective</w:t>
      </w:r>
      <w:r w:rsidRPr="0023786A">
        <w:rPr>
          <w:noProof w:val="0"/>
        </w:rPr>
        <w:tab/>
      </w:r>
      <w:r w:rsidRPr="0023786A">
        <w:rPr>
          <w:noProof w:val="0"/>
        </w:rPr>
        <w:fldChar w:fldCharType="begin"/>
      </w:r>
      <w:r w:rsidRPr="0023786A">
        <w:rPr>
          <w:noProof w:val="0"/>
        </w:rPr>
        <w:instrText xml:space="preserve"> PAGEREF _Toc449344194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22F4152E" w14:textId="77777777" w:rsidR="0023786A" w:rsidRPr="0023786A" w:rsidRDefault="0023786A">
      <w:pPr>
        <w:pStyle w:val="TOC2"/>
        <w:rPr>
          <w:rFonts w:eastAsiaTheme="minorEastAsia"/>
          <w:noProof w:val="0"/>
          <w:color w:val="auto"/>
          <w:sz w:val="24"/>
          <w:szCs w:val="24"/>
        </w:rPr>
      </w:pPr>
      <w:r w:rsidRPr="0023786A">
        <w:rPr>
          <w:noProof w:val="0"/>
        </w:rPr>
        <w:t>1.3.</w:t>
      </w:r>
      <w:r w:rsidRPr="0023786A">
        <w:rPr>
          <w:rFonts w:eastAsiaTheme="minorEastAsia"/>
          <w:noProof w:val="0"/>
          <w:color w:val="auto"/>
          <w:sz w:val="24"/>
          <w:szCs w:val="24"/>
        </w:rPr>
        <w:tab/>
      </w:r>
      <w:r w:rsidRPr="0023786A">
        <w:rPr>
          <w:noProof w:val="0"/>
        </w:rPr>
        <w:t>Syllabus</w:t>
      </w:r>
      <w:r w:rsidRPr="0023786A">
        <w:rPr>
          <w:noProof w:val="0"/>
        </w:rPr>
        <w:tab/>
      </w:r>
      <w:r w:rsidRPr="0023786A">
        <w:rPr>
          <w:noProof w:val="0"/>
        </w:rPr>
        <w:fldChar w:fldCharType="begin"/>
      </w:r>
      <w:r w:rsidRPr="0023786A">
        <w:rPr>
          <w:noProof w:val="0"/>
        </w:rPr>
        <w:instrText xml:space="preserve"> PAGEREF _Toc449344195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08DD3837" w14:textId="77777777" w:rsidR="0023786A" w:rsidRPr="0023786A" w:rsidRDefault="0023786A">
      <w:pPr>
        <w:pStyle w:val="TOC3"/>
        <w:tabs>
          <w:tab w:val="left" w:pos="1134"/>
          <w:tab w:val="right" w:leader="dot" w:pos="10195"/>
        </w:tabs>
        <w:rPr>
          <w:rFonts w:eastAsiaTheme="minorEastAsia"/>
          <w:sz w:val="24"/>
          <w:szCs w:val="24"/>
        </w:rPr>
      </w:pPr>
      <w:r w:rsidRPr="0023786A">
        <w:t>1.3.1.</w:t>
      </w:r>
      <w:r w:rsidRPr="0023786A">
        <w:rPr>
          <w:rFonts w:eastAsiaTheme="minorEastAsia"/>
          <w:sz w:val="24"/>
          <w:szCs w:val="24"/>
        </w:rPr>
        <w:tab/>
      </w:r>
      <w:r w:rsidRPr="0023786A">
        <w:t>Lesson 1 - Geographical Position at Sea</w:t>
      </w:r>
      <w:r w:rsidRPr="0023786A">
        <w:tab/>
      </w:r>
      <w:r w:rsidRPr="0023786A">
        <w:fldChar w:fldCharType="begin"/>
      </w:r>
      <w:r w:rsidRPr="0023786A">
        <w:instrText xml:space="preserve"> PAGEREF _Toc449344196 \h </w:instrText>
      </w:r>
      <w:r w:rsidRPr="0023786A">
        <w:fldChar w:fldCharType="separate"/>
      </w:r>
      <w:r w:rsidRPr="0023786A">
        <w:t>7</w:t>
      </w:r>
      <w:r w:rsidRPr="0023786A">
        <w:fldChar w:fldCharType="end"/>
      </w:r>
    </w:p>
    <w:p w14:paraId="29C259CB" w14:textId="77777777" w:rsidR="0023786A" w:rsidRPr="0023786A" w:rsidRDefault="0023786A">
      <w:pPr>
        <w:pStyle w:val="TOC3"/>
        <w:tabs>
          <w:tab w:val="left" w:pos="1134"/>
          <w:tab w:val="right" w:leader="dot" w:pos="10195"/>
        </w:tabs>
        <w:rPr>
          <w:rFonts w:eastAsiaTheme="minorEastAsia"/>
          <w:sz w:val="24"/>
          <w:szCs w:val="24"/>
        </w:rPr>
      </w:pPr>
      <w:r w:rsidRPr="0023786A">
        <w:t>1.3.2.</w:t>
      </w:r>
      <w:r w:rsidRPr="0023786A">
        <w:rPr>
          <w:rFonts w:eastAsiaTheme="minorEastAsia"/>
          <w:sz w:val="24"/>
          <w:szCs w:val="24"/>
        </w:rPr>
        <w:tab/>
      </w:r>
      <w:r w:rsidRPr="0023786A">
        <w:t>Lesson 2 - Methods of fixing a buoy Position</w:t>
      </w:r>
      <w:r w:rsidRPr="0023786A">
        <w:tab/>
      </w:r>
      <w:r w:rsidRPr="0023786A">
        <w:fldChar w:fldCharType="begin"/>
      </w:r>
      <w:r w:rsidRPr="0023786A">
        <w:instrText xml:space="preserve"> PAGEREF _Toc449344197 \h </w:instrText>
      </w:r>
      <w:r w:rsidRPr="0023786A">
        <w:fldChar w:fldCharType="separate"/>
      </w:r>
      <w:r w:rsidRPr="0023786A">
        <w:t>7</w:t>
      </w:r>
      <w:r w:rsidRPr="0023786A">
        <w:fldChar w:fldCharType="end"/>
      </w:r>
    </w:p>
    <w:p w14:paraId="1FFB82FC" w14:textId="77777777" w:rsidR="0023786A" w:rsidRPr="0023786A" w:rsidRDefault="0023786A">
      <w:pPr>
        <w:pStyle w:val="TOC1"/>
        <w:rPr>
          <w:rFonts w:eastAsiaTheme="minorEastAsia"/>
          <w:b w:val="0"/>
          <w:noProof w:val="0"/>
          <w:color w:val="auto"/>
          <w:sz w:val="24"/>
          <w:szCs w:val="24"/>
        </w:rPr>
      </w:pPr>
      <w:r w:rsidRPr="0023786A">
        <w:rPr>
          <w:noProof w:val="0"/>
        </w:rPr>
        <w:t>2.</w:t>
      </w:r>
      <w:r w:rsidRPr="0023786A">
        <w:rPr>
          <w:rFonts w:eastAsiaTheme="minorEastAsia"/>
          <w:b w:val="0"/>
          <w:noProof w:val="0"/>
          <w:color w:val="auto"/>
          <w:sz w:val="24"/>
          <w:szCs w:val="24"/>
        </w:rPr>
        <w:tab/>
      </w:r>
      <w:r w:rsidRPr="0023786A">
        <w:rPr>
          <w:noProof w:val="0"/>
        </w:rPr>
        <w:t>MODULE 2 – FACTORS AFFECTING THE POSITION OF A BUOY</w:t>
      </w:r>
      <w:r w:rsidRPr="0023786A">
        <w:rPr>
          <w:noProof w:val="0"/>
        </w:rPr>
        <w:tab/>
      </w:r>
      <w:r w:rsidRPr="0023786A">
        <w:rPr>
          <w:noProof w:val="0"/>
        </w:rPr>
        <w:fldChar w:fldCharType="begin"/>
      </w:r>
      <w:r w:rsidRPr="0023786A">
        <w:rPr>
          <w:noProof w:val="0"/>
        </w:rPr>
        <w:instrText xml:space="preserve"> PAGEREF _Toc449344198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0EDCC6E8" w14:textId="77777777" w:rsidR="0023786A" w:rsidRPr="0023786A" w:rsidRDefault="0023786A">
      <w:pPr>
        <w:pStyle w:val="TOC2"/>
        <w:rPr>
          <w:rFonts w:eastAsiaTheme="minorEastAsia"/>
          <w:noProof w:val="0"/>
          <w:color w:val="auto"/>
          <w:sz w:val="24"/>
          <w:szCs w:val="24"/>
        </w:rPr>
      </w:pPr>
      <w:r w:rsidRPr="0023786A">
        <w:rPr>
          <w:noProof w:val="0"/>
        </w:rPr>
        <w:t>2.1.</w:t>
      </w:r>
      <w:r w:rsidRPr="0023786A">
        <w:rPr>
          <w:rFonts w:eastAsiaTheme="minorEastAsia"/>
          <w:noProof w:val="0"/>
          <w:color w:val="auto"/>
          <w:sz w:val="24"/>
          <w:szCs w:val="24"/>
        </w:rPr>
        <w:tab/>
      </w:r>
      <w:r w:rsidRPr="0023786A">
        <w:rPr>
          <w:noProof w:val="0"/>
        </w:rPr>
        <w:t>Scope</w:t>
      </w:r>
      <w:r w:rsidRPr="0023786A">
        <w:rPr>
          <w:noProof w:val="0"/>
        </w:rPr>
        <w:tab/>
      </w:r>
      <w:r w:rsidRPr="0023786A">
        <w:rPr>
          <w:noProof w:val="0"/>
        </w:rPr>
        <w:fldChar w:fldCharType="begin"/>
      </w:r>
      <w:r w:rsidRPr="0023786A">
        <w:rPr>
          <w:noProof w:val="0"/>
        </w:rPr>
        <w:instrText xml:space="preserve"> PAGEREF _Toc449344199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46C75F17" w14:textId="77777777" w:rsidR="0023786A" w:rsidRPr="0023786A" w:rsidRDefault="0023786A">
      <w:pPr>
        <w:pStyle w:val="TOC2"/>
        <w:rPr>
          <w:rFonts w:eastAsiaTheme="minorEastAsia"/>
          <w:noProof w:val="0"/>
          <w:color w:val="auto"/>
          <w:sz w:val="24"/>
          <w:szCs w:val="24"/>
        </w:rPr>
      </w:pPr>
      <w:r w:rsidRPr="0023786A">
        <w:rPr>
          <w:noProof w:val="0"/>
        </w:rPr>
        <w:t>2.2.</w:t>
      </w:r>
      <w:r w:rsidRPr="0023786A">
        <w:rPr>
          <w:rFonts w:eastAsiaTheme="minorEastAsia"/>
          <w:noProof w:val="0"/>
          <w:color w:val="auto"/>
          <w:sz w:val="24"/>
          <w:szCs w:val="24"/>
        </w:rPr>
        <w:tab/>
      </w:r>
      <w:r w:rsidRPr="0023786A">
        <w:rPr>
          <w:noProof w:val="0"/>
        </w:rPr>
        <w:t>Learning Objective</w:t>
      </w:r>
      <w:r w:rsidRPr="0023786A">
        <w:rPr>
          <w:noProof w:val="0"/>
        </w:rPr>
        <w:tab/>
      </w:r>
      <w:r w:rsidRPr="0023786A">
        <w:rPr>
          <w:noProof w:val="0"/>
        </w:rPr>
        <w:fldChar w:fldCharType="begin"/>
      </w:r>
      <w:r w:rsidRPr="0023786A">
        <w:rPr>
          <w:noProof w:val="0"/>
        </w:rPr>
        <w:instrText xml:space="preserve"> PAGEREF _Toc449344200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6997C0A8" w14:textId="77777777" w:rsidR="0023786A" w:rsidRPr="0023786A" w:rsidRDefault="0023786A">
      <w:pPr>
        <w:pStyle w:val="TOC2"/>
        <w:rPr>
          <w:rFonts w:eastAsiaTheme="minorEastAsia"/>
          <w:noProof w:val="0"/>
          <w:color w:val="auto"/>
          <w:sz w:val="24"/>
          <w:szCs w:val="24"/>
        </w:rPr>
      </w:pPr>
      <w:r w:rsidRPr="0023786A">
        <w:rPr>
          <w:noProof w:val="0"/>
        </w:rPr>
        <w:t>2.3.</w:t>
      </w:r>
      <w:r w:rsidRPr="0023786A">
        <w:rPr>
          <w:rFonts w:eastAsiaTheme="minorEastAsia"/>
          <w:noProof w:val="0"/>
          <w:color w:val="auto"/>
          <w:sz w:val="24"/>
          <w:szCs w:val="24"/>
        </w:rPr>
        <w:tab/>
      </w:r>
      <w:r w:rsidRPr="0023786A">
        <w:rPr>
          <w:noProof w:val="0"/>
        </w:rPr>
        <w:t>Syllabus</w:t>
      </w:r>
      <w:r w:rsidRPr="0023786A">
        <w:rPr>
          <w:noProof w:val="0"/>
        </w:rPr>
        <w:tab/>
      </w:r>
      <w:r w:rsidRPr="0023786A">
        <w:rPr>
          <w:noProof w:val="0"/>
        </w:rPr>
        <w:fldChar w:fldCharType="begin"/>
      </w:r>
      <w:r w:rsidRPr="0023786A">
        <w:rPr>
          <w:noProof w:val="0"/>
        </w:rPr>
        <w:instrText xml:space="preserve"> PAGEREF _Toc449344201 \h </w:instrText>
      </w:r>
      <w:r w:rsidRPr="0023786A">
        <w:rPr>
          <w:noProof w:val="0"/>
        </w:rPr>
      </w:r>
      <w:r w:rsidRPr="0023786A">
        <w:rPr>
          <w:noProof w:val="0"/>
        </w:rPr>
        <w:fldChar w:fldCharType="separate"/>
      </w:r>
      <w:r w:rsidRPr="0023786A">
        <w:rPr>
          <w:noProof w:val="0"/>
        </w:rPr>
        <w:t>7</w:t>
      </w:r>
      <w:r w:rsidRPr="0023786A">
        <w:rPr>
          <w:noProof w:val="0"/>
        </w:rPr>
        <w:fldChar w:fldCharType="end"/>
      </w:r>
    </w:p>
    <w:p w14:paraId="7DC6DBEC" w14:textId="77777777" w:rsidR="0023786A" w:rsidRPr="0023786A" w:rsidRDefault="0023786A">
      <w:pPr>
        <w:pStyle w:val="TOC3"/>
        <w:tabs>
          <w:tab w:val="left" w:pos="1134"/>
          <w:tab w:val="right" w:leader="dot" w:pos="10195"/>
        </w:tabs>
        <w:rPr>
          <w:rFonts w:eastAsiaTheme="minorEastAsia"/>
          <w:sz w:val="24"/>
          <w:szCs w:val="24"/>
        </w:rPr>
      </w:pPr>
      <w:r w:rsidRPr="0023786A">
        <w:t>2.3.1.</w:t>
      </w:r>
      <w:r w:rsidRPr="0023786A">
        <w:rPr>
          <w:rFonts w:eastAsiaTheme="minorEastAsia"/>
          <w:sz w:val="24"/>
          <w:szCs w:val="24"/>
        </w:rPr>
        <w:tab/>
      </w:r>
      <w:r w:rsidRPr="0023786A">
        <w:t>Lesson 1 - The Movement of a Buoy relative to its Sinker</w:t>
      </w:r>
      <w:r w:rsidRPr="0023786A">
        <w:tab/>
      </w:r>
      <w:r w:rsidRPr="0023786A">
        <w:fldChar w:fldCharType="begin"/>
      </w:r>
      <w:r w:rsidRPr="0023786A">
        <w:instrText xml:space="preserve"> PAGEREF _Toc449344202 \h </w:instrText>
      </w:r>
      <w:r w:rsidRPr="0023786A">
        <w:fldChar w:fldCharType="separate"/>
      </w:r>
      <w:r w:rsidRPr="0023786A">
        <w:t>7</w:t>
      </w:r>
      <w:r w:rsidRPr="0023786A">
        <w:fldChar w:fldCharType="end"/>
      </w:r>
    </w:p>
    <w:p w14:paraId="50EFE658" w14:textId="77777777" w:rsidR="0023786A" w:rsidRPr="0023786A" w:rsidRDefault="0023786A">
      <w:pPr>
        <w:pStyle w:val="TOC3"/>
        <w:tabs>
          <w:tab w:val="left" w:pos="1134"/>
          <w:tab w:val="right" w:leader="dot" w:pos="10195"/>
        </w:tabs>
        <w:rPr>
          <w:rFonts w:eastAsiaTheme="minorEastAsia"/>
          <w:sz w:val="24"/>
          <w:szCs w:val="24"/>
        </w:rPr>
      </w:pPr>
      <w:r w:rsidRPr="0023786A">
        <w:t>2.3.2.</w:t>
      </w:r>
      <w:r w:rsidRPr="0023786A">
        <w:rPr>
          <w:rFonts w:eastAsiaTheme="minorEastAsia"/>
          <w:sz w:val="24"/>
          <w:szCs w:val="24"/>
        </w:rPr>
        <w:tab/>
      </w:r>
      <w:r w:rsidRPr="0023786A">
        <w:t>Lesson 2 - Factors affecting the position of a buoy</w:t>
      </w:r>
      <w:r w:rsidRPr="0023786A">
        <w:tab/>
      </w:r>
      <w:r w:rsidRPr="0023786A">
        <w:fldChar w:fldCharType="begin"/>
      </w:r>
      <w:r w:rsidRPr="0023786A">
        <w:instrText xml:space="preserve"> PAGEREF _Toc449344203 \h </w:instrText>
      </w:r>
      <w:r w:rsidRPr="0023786A">
        <w:fldChar w:fldCharType="separate"/>
      </w:r>
      <w:r w:rsidRPr="0023786A">
        <w:t>7</w:t>
      </w:r>
      <w:r w:rsidRPr="0023786A">
        <w:fldChar w:fldCharType="end"/>
      </w:r>
    </w:p>
    <w:p w14:paraId="754A4607" w14:textId="6049B1A3" w:rsidR="00642025" w:rsidRPr="0023786A" w:rsidRDefault="002A29D4" w:rsidP="007B7FEC">
      <w:pPr>
        <w:rPr>
          <w:color w:val="00558C" w:themeColor="accent1"/>
          <w:sz w:val="22"/>
        </w:rPr>
      </w:pPr>
      <w:r w:rsidRPr="0023786A">
        <w:rPr>
          <w:b/>
          <w:color w:val="00558C" w:themeColor="accent1"/>
          <w:sz w:val="22"/>
        </w:rPr>
        <w:fldChar w:fldCharType="end"/>
      </w:r>
    </w:p>
    <w:p w14:paraId="04A581EB" w14:textId="639E0DD1" w:rsidR="00D36983" w:rsidRPr="0023786A" w:rsidRDefault="00D36983" w:rsidP="00D36983">
      <w:pPr>
        <w:pStyle w:val="ListofFigures"/>
      </w:pPr>
      <w:r w:rsidRPr="0023786A">
        <w:t>List of Tables</w:t>
      </w:r>
    </w:p>
    <w:p w14:paraId="00B9D3A6" w14:textId="77777777" w:rsidR="0023786A" w:rsidRPr="0023786A" w:rsidRDefault="00D36983">
      <w:pPr>
        <w:pStyle w:val="TableofFigures"/>
        <w:rPr>
          <w:rFonts w:eastAsiaTheme="minorEastAsia"/>
          <w:i w:val="0"/>
          <w:sz w:val="24"/>
          <w:szCs w:val="24"/>
        </w:rPr>
      </w:pPr>
      <w:r w:rsidRPr="0023786A">
        <w:fldChar w:fldCharType="begin"/>
      </w:r>
      <w:r w:rsidRPr="0023786A">
        <w:instrText xml:space="preserve"> TOC \t "Table caption" \c </w:instrText>
      </w:r>
      <w:r w:rsidRPr="0023786A">
        <w:fldChar w:fldCharType="separate"/>
      </w:r>
      <w:r w:rsidR="0023786A" w:rsidRPr="0023786A">
        <w:t>Table 1</w:t>
      </w:r>
      <w:r w:rsidR="0023786A" w:rsidRPr="0023786A">
        <w:rPr>
          <w:rFonts w:eastAsiaTheme="minorEastAsia"/>
          <w:i w:val="0"/>
          <w:sz w:val="24"/>
          <w:szCs w:val="24"/>
        </w:rPr>
        <w:tab/>
      </w:r>
      <w:r w:rsidR="0023786A" w:rsidRPr="0023786A">
        <w:t>Table of Teaching Modules</w:t>
      </w:r>
      <w:r w:rsidR="0023786A" w:rsidRPr="0023786A">
        <w:tab/>
      </w:r>
      <w:r w:rsidR="0023786A" w:rsidRPr="0023786A">
        <w:fldChar w:fldCharType="begin"/>
      </w:r>
      <w:r w:rsidR="0023786A" w:rsidRPr="0023786A">
        <w:instrText xml:space="preserve"> PAGEREF _Toc449344172 \h </w:instrText>
      </w:r>
      <w:r w:rsidR="0023786A" w:rsidRPr="0023786A">
        <w:fldChar w:fldCharType="separate"/>
      </w:r>
      <w:r w:rsidR="0023786A" w:rsidRPr="0023786A">
        <w:t>5</w:t>
      </w:r>
      <w:r w:rsidR="0023786A" w:rsidRPr="0023786A">
        <w:fldChar w:fldCharType="end"/>
      </w:r>
    </w:p>
    <w:p w14:paraId="4184FBB1" w14:textId="7964FF04" w:rsidR="00D36983" w:rsidRPr="0023786A" w:rsidRDefault="00D36983" w:rsidP="00D36983">
      <w:r w:rsidRPr="0023786A">
        <w:fldChar w:fldCharType="end"/>
      </w:r>
    </w:p>
    <w:p w14:paraId="48D39945" w14:textId="4382B559" w:rsidR="00EB6F3C" w:rsidRPr="0023786A" w:rsidRDefault="00EB6F3C" w:rsidP="00883AE3"/>
    <w:p w14:paraId="78ABBA83" w14:textId="77777777" w:rsidR="00790277" w:rsidRPr="0023786A" w:rsidRDefault="00790277" w:rsidP="003274DB">
      <w:pPr>
        <w:sectPr w:rsidR="00790277" w:rsidRPr="0023786A"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23786A" w:rsidRDefault="00465491" w:rsidP="00465491">
      <w:pPr>
        <w:pStyle w:val="Forward"/>
      </w:pPr>
      <w:bookmarkStart w:id="12" w:name="_Toc419881195"/>
      <w:r w:rsidRPr="0023786A">
        <w:lastRenderedPageBreak/>
        <w:t>FOREWORD</w:t>
      </w:r>
      <w:bookmarkEnd w:id="12"/>
    </w:p>
    <w:p w14:paraId="55E80A18" w14:textId="77777777" w:rsidR="00861C79" w:rsidRPr="0023786A" w:rsidRDefault="00861C79" w:rsidP="00861C79">
      <w:pPr>
        <w:pStyle w:val="BodyText"/>
      </w:pPr>
      <w:r w:rsidRPr="0023786A">
        <w:t>The International Association of Marine Aids to Navigation and Lighthouse Authorities (IALA) recognises that training in all aspects of Aids to Navigation (</w:t>
      </w:r>
      <w:proofErr w:type="spellStart"/>
      <w:r w:rsidRPr="0023786A">
        <w:t>AtoN</w:t>
      </w:r>
      <w:proofErr w:type="spellEnd"/>
      <w:r w:rsidRPr="0023786A">
        <w:t xml:space="preserve">) service delivery, from inception through installation and maintenance to replacement or removal at the end of a planned life-cycle, is critical to the consistent provision of that </w:t>
      </w:r>
      <w:proofErr w:type="spellStart"/>
      <w:r w:rsidRPr="0023786A">
        <w:t>AtoN</w:t>
      </w:r>
      <w:proofErr w:type="spellEnd"/>
      <w:r w:rsidRPr="0023786A">
        <w:t xml:space="preserve"> service.</w:t>
      </w:r>
    </w:p>
    <w:p w14:paraId="41D812AF" w14:textId="736BDD9D" w:rsidR="00861C79" w:rsidRPr="0023786A" w:rsidRDefault="00861C79" w:rsidP="00861C79">
      <w:pPr>
        <w:pStyle w:val="BodyText"/>
      </w:pPr>
      <w:r w:rsidRPr="0023786A">
        <w:t xml:space="preserve">Taking into account that under the SOLAS Convention, Chapter </w:t>
      </w:r>
      <w:del w:id="13" w:author="Kevin Gregory" w:date="2021-02-09T16:04:00Z">
        <w:r w:rsidRPr="0023786A" w:rsidDel="00656439">
          <w:delText>5</w:delText>
        </w:r>
      </w:del>
      <w:ins w:id="14" w:author="Kevin Gregory" w:date="2021-02-09T16:04:00Z">
        <w:r w:rsidR="00656439">
          <w:t>V</w:t>
        </w:r>
      </w:ins>
      <w:r w:rsidRPr="0023786A">
        <w:t>, Regulation 13, paragraph 2; Contracting Governments</w:t>
      </w:r>
      <w:del w:id="15" w:author="Kevin Gregory" w:date="2021-02-09T16:04:00Z">
        <w:r w:rsidRPr="0023786A" w:rsidDel="00656439">
          <w:delText>, mindful of their obligations published by the International Mariti</w:delText>
        </w:r>
      </w:del>
      <w:del w:id="16" w:author="Kevin Gregory" w:date="2021-02-09T16:05:00Z">
        <w:r w:rsidRPr="0023786A" w:rsidDel="00656439">
          <w:delText>me Organisation</w:delText>
        </w:r>
      </w:del>
      <w:r w:rsidRPr="0023786A">
        <w:t xml:space="preserve">, undertake to </w:t>
      </w:r>
      <w:ins w:id="17" w:author="Kevin Gregory" w:date="2021-02-09T16:05:00Z">
        <w:r w:rsidR="00656439">
          <w:t>take into account</w:t>
        </w:r>
      </w:ins>
      <w:del w:id="18" w:author="Kevin Gregory" w:date="2021-02-09T16:05:00Z">
        <w:r w:rsidRPr="0023786A" w:rsidDel="00656439">
          <w:delText>consider</w:delText>
        </w:r>
      </w:del>
      <w:r w:rsidRPr="0023786A">
        <w:t xml:space="preserve"> the international recommendations and guidelines when establishing aids to navigation,</w:t>
      </w:r>
      <w:ins w:id="19" w:author="Kevin Gregory" w:date="2021-02-09T16:05:00Z">
        <w:r w:rsidR="00656439">
          <w:t xml:space="preserve"> including referring to the appropriate recommendations and guidelines of IALA. This</w:t>
        </w:r>
      </w:ins>
      <w:r w:rsidRPr="0023786A">
        <w:t xml:space="preserve"> includ</w:t>
      </w:r>
      <w:ins w:id="20" w:author="Kevin Gregory" w:date="2021-02-09T16:05:00Z">
        <w:r w:rsidR="00656439">
          <w:t>es</w:t>
        </w:r>
      </w:ins>
      <w:del w:id="21" w:author="Kevin Gregory" w:date="2021-02-09T16:05:00Z">
        <w:r w:rsidRPr="0023786A" w:rsidDel="00656439">
          <w:delText>ing</w:delText>
        </w:r>
      </w:del>
      <w:r w:rsidRPr="0023786A">
        <w:t xml:space="preserve"> recommendations on training and qualification of </w:t>
      </w:r>
      <w:proofErr w:type="spellStart"/>
      <w:r w:rsidRPr="0023786A">
        <w:t>AtoN</w:t>
      </w:r>
      <w:proofErr w:type="spellEnd"/>
      <w:r w:rsidRPr="0023786A">
        <w:t xml:space="preserve"> technicians,</w:t>
      </w:r>
      <w:ins w:id="22" w:author="Kevin Gregory" w:date="2021-02-09T16:05:00Z">
        <w:r w:rsidR="00656439">
          <w:t xml:space="preserve"> and consequently</w:t>
        </w:r>
      </w:ins>
      <w:r w:rsidRPr="0023786A">
        <w:t xml:space="preserve"> IALA has adopted Recommendation </w:t>
      </w:r>
      <w:ins w:id="23" w:author="Kevin Gregory" w:date="2021-02-09T16:06:00Z">
        <w:r w:rsidR="00656439">
          <w:t>R0141</w:t>
        </w:r>
      </w:ins>
      <w:del w:id="24" w:author="Kevin Gregory" w:date="2021-02-09T16:06:00Z">
        <w:r w:rsidRPr="0023786A" w:rsidDel="00656439">
          <w:delText>E-141</w:delText>
        </w:r>
      </w:del>
      <w:r w:rsidRPr="0023786A">
        <w:t xml:space="preserve"> on Standards for Training and Certification of </w:t>
      </w:r>
      <w:proofErr w:type="spellStart"/>
      <w:r w:rsidRPr="0023786A">
        <w:t>AtoN</w:t>
      </w:r>
      <w:proofErr w:type="spellEnd"/>
      <w:r w:rsidRPr="0023786A">
        <w:t xml:space="preserve"> personnel.</w:t>
      </w:r>
    </w:p>
    <w:p w14:paraId="1951A6DB" w14:textId="35CB9522" w:rsidR="00861C79" w:rsidRPr="0023786A" w:rsidRDefault="00861C79" w:rsidP="00861C79">
      <w:pPr>
        <w:pStyle w:val="BodyText"/>
      </w:pPr>
      <w:r w:rsidRPr="0023786A">
        <w:t xml:space="preserve">IALA </w:t>
      </w:r>
      <w:del w:id="25" w:author="Kevin Gregory" w:date="2021-02-09T16:06:00Z">
        <w:r w:rsidRPr="0023786A" w:rsidDel="00656439">
          <w:delText xml:space="preserve">Committees </w:delText>
        </w:r>
      </w:del>
      <w:ins w:id="26" w:author="Kevin Gregory" w:date="2021-02-09T16:06:00Z">
        <w:r w:rsidR="00656439">
          <w:t>c</w:t>
        </w:r>
        <w:r w:rsidR="00656439" w:rsidRPr="0023786A">
          <w:t xml:space="preserve">ommittees </w:t>
        </w:r>
      </w:ins>
      <w:r w:rsidRPr="0023786A">
        <w:t xml:space="preserve">working closely with the IALA World-Wide Academy have developed a series of model courses for </w:t>
      </w:r>
      <w:proofErr w:type="spellStart"/>
      <w:r w:rsidRPr="0023786A">
        <w:t>AtoN</w:t>
      </w:r>
      <w:proofErr w:type="spellEnd"/>
      <w:r w:rsidRPr="0023786A">
        <w:t xml:space="preserve"> personnel having </w:t>
      </w:r>
      <w:del w:id="27" w:author="Kevin Gregory" w:date="2021-02-09T16:06:00Z">
        <w:r w:rsidRPr="0023786A" w:rsidDel="00656439">
          <w:delText xml:space="preserve">E-141 </w:delText>
        </w:r>
      </w:del>
      <w:r w:rsidRPr="0023786A">
        <w:t xml:space="preserve">Level 2 technician </w:t>
      </w:r>
      <w:del w:id="28" w:author="Kevin Gregory" w:date="2021-02-09T16:06:00Z">
        <w:r w:rsidRPr="0023786A" w:rsidDel="00656439">
          <w:delText>functions</w:delText>
        </w:r>
      </w:del>
      <w:ins w:id="29" w:author="Kevin Gregory" w:date="2021-02-09T16:06:00Z">
        <w:r w:rsidR="00656439">
          <w:t>responsibilities</w:t>
        </w:r>
      </w:ins>
      <w:r w:rsidRPr="0023786A">
        <w:t xml:space="preserve">.  This </w:t>
      </w:r>
      <w:del w:id="30" w:author="Kevin Gregory" w:date="2021-02-09T16:06:00Z">
        <w:r w:rsidRPr="0023786A" w:rsidDel="00656439">
          <w:delText xml:space="preserve">model </w:delText>
        </w:r>
      </w:del>
      <w:ins w:id="31" w:author="Kevin Gregory" w:date="2021-02-09T16:06:00Z">
        <w:r w:rsidR="00656439">
          <w:t>M</w:t>
        </w:r>
        <w:r w:rsidR="00656439" w:rsidRPr="0023786A">
          <w:t xml:space="preserve">odel </w:t>
        </w:r>
      </w:ins>
      <w:del w:id="32" w:author="Kevin Gregory" w:date="2021-02-09T16:06:00Z">
        <w:r w:rsidRPr="0023786A" w:rsidDel="00656439">
          <w:delText xml:space="preserve">course </w:delText>
        </w:r>
      </w:del>
      <w:ins w:id="33" w:author="Kevin Gregory" w:date="2021-02-09T16:06:00Z">
        <w:r w:rsidR="00656439">
          <w:t>C</w:t>
        </w:r>
        <w:r w:rsidR="00656439" w:rsidRPr="0023786A">
          <w:t xml:space="preserve">ourse </w:t>
        </w:r>
      </w:ins>
      <w:r w:rsidRPr="0023786A">
        <w:t>on an Introduction to buoy positions should be read in conjunction with the Training Overview Document IALA WWA</w:t>
      </w:r>
      <w:ins w:id="34" w:author="Kevin Gregory" w:date="2021-02-10T10:59:00Z">
        <w:r w:rsidR="0008074F">
          <w:t xml:space="preserve"> C2000</w:t>
        </w:r>
      </w:ins>
      <w:del w:id="35" w:author="Kevin Gregory" w:date="2021-02-10T10:59:00Z">
        <w:r w:rsidRPr="0023786A" w:rsidDel="0008074F">
          <w:delText>.L2.0</w:delText>
        </w:r>
      </w:del>
      <w:r w:rsidRPr="0023786A">
        <w:t xml:space="preserve"> which contains standard guidance for the conduct of all Level 2 model courses</w:t>
      </w:r>
    </w:p>
    <w:p w14:paraId="6C7AECE2" w14:textId="296965AB" w:rsidR="00861C79" w:rsidRPr="0023786A" w:rsidRDefault="00861C79" w:rsidP="00861C79">
      <w:pPr>
        <w:pStyle w:val="BodyText"/>
      </w:pPr>
      <w:r w:rsidRPr="0023786A">
        <w:t xml:space="preserve">This </w:t>
      </w:r>
      <w:del w:id="36" w:author="Kevin Gregory" w:date="2021-02-09T16:06:00Z">
        <w:r w:rsidRPr="0023786A" w:rsidDel="00656439">
          <w:delText xml:space="preserve">model </w:delText>
        </w:r>
      </w:del>
      <w:ins w:id="37" w:author="Kevin Gregory" w:date="2021-02-09T16:06:00Z">
        <w:r w:rsidR="00656439">
          <w:t>M</w:t>
        </w:r>
        <w:r w:rsidR="00656439" w:rsidRPr="0023786A">
          <w:t xml:space="preserve">odel </w:t>
        </w:r>
      </w:ins>
      <w:del w:id="38" w:author="Kevin Gregory" w:date="2021-02-09T16:06:00Z">
        <w:r w:rsidRPr="0023786A" w:rsidDel="00656439">
          <w:delText xml:space="preserve">course </w:delText>
        </w:r>
      </w:del>
      <w:ins w:id="39" w:author="Kevin Gregory" w:date="2021-02-09T16:06:00Z">
        <w:r w:rsidR="00656439">
          <w:t>C</w:t>
        </w:r>
        <w:r w:rsidR="00656439" w:rsidRPr="0023786A">
          <w:t xml:space="preserve">ourse </w:t>
        </w:r>
      </w:ins>
      <w:r w:rsidRPr="0023786A">
        <w:t xml:space="preserve">is intended to provide national members and other appropriate authorities charged with the provision of </w:t>
      </w:r>
      <w:proofErr w:type="spellStart"/>
      <w:r w:rsidRPr="0023786A">
        <w:t>AtoN</w:t>
      </w:r>
      <w:proofErr w:type="spellEnd"/>
      <w:r w:rsidRPr="0023786A">
        <w:t xml:space="preserve"> services with specific guidance on the training of </w:t>
      </w:r>
      <w:proofErr w:type="spellStart"/>
      <w:r w:rsidRPr="0023786A">
        <w:t>AtoN</w:t>
      </w:r>
      <w:proofErr w:type="spellEnd"/>
      <w:r w:rsidRPr="0023786A">
        <w:t xml:space="preserve"> technicians in an introduction to buoy positions.  Assistance in implementing this and other model courses may be obtained from the IALA World-Wide Academy at the following address:</w:t>
      </w:r>
    </w:p>
    <w:p w14:paraId="1D8FDD75" w14:textId="125159A0" w:rsidR="00465491" w:rsidRPr="0023786A" w:rsidRDefault="00465491" w:rsidP="00465491">
      <w:pPr>
        <w:pStyle w:val="BodyText"/>
      </w:pPr>
    </w:p>
    <w:p w14:paraId="332F831C" w14:textId="77777777" w:rsidR="00D95BDA" w:rsidRPr="0023786A" w:rsidRDefault="00D95BDA" w:rsidP="00465491">
      <w:pPr>
        <w:pStyle w:val="BodyText"/>
      </w:pPr>
    </w:p>
    <w:p w14:paraId="40C58617" w14:textId="77777777" w:rsidR="00D95BDA" w:rsidRPr="0023786A" w:rsidRDefault="00D95BDA" w:rsidP="00465491">
      <w:pPr>
        <w:pStyle w:val="BodyText"/>
      </w:pPr>
    </w:p>
    <w:p w14:paraId="6D1C4147" w14:textId="650C9C8E" w:rsidR="00127C0A" w:rsidRPr="0023786A" w:rsidRDefault="00127C0A" w:rsidP="00127C0A">
      <w:pPr>
        <w:pStyle w:val="BodyText"/>
        <w:tabs>
          <w:tab w:val="left" w:pos="6521"/>
          <w:tab w:val="left" w:pos="7513"/>
        </w:tabs>
        <w:spacing w:after="0"/>
        <w:rPr>
          <w:lang w:eastAsia="de-DE"/>
        </w:rPr>
      </w:pPr>
      <w:r w:rsidRPr="0023786A">
        <w:rPr>
          <w:lang w:eastAsia="de-DE"/>
        </w:rPr>
        <w:t xml:space="preserve">The </w:t>
      </w:r>
      <w:del w:id="40" w:author="Kevin Gregory" w:date="2021-02-09T16:06:00Z">
        <w:r w:rsidRPr="0023786A" w:rsidDel="00656439">
          <w:rPr>
            <w:lang w:eastAsia="de-DE"/>
          </w:rPr>
          <w:delText>Secretary-General</w:delText>
        </w:r>
      </w:del>
      <w:ins w:id="41" w:author="Kevin Gregory" w:date="2021-02-09T16:06:00Z">
        <w:r w:rsidR="00656439">
          <w:rPr>
            <w:lang w:eastAsia="de-DE"/>
          </w:rPr>
          <w:t>Dean</w:t>
        </w:r>
      </w:ins>
    </w:p>
    <w:p w14:paraId="70012AD0" w14:textId="4CD752FB" w:rsidR="00127C0A" w:rsidRPr="0023786A" w:rsidRDefault="00127C0A" w:rsidP="00127C0A">
      <w:pPr>
        <w:pStyle w:val="BodyText"/>
        <w:tabs>
          <w:tab w:val="left" w:pos="6521"/>
          <w:tab w:val="left" w:pos="7513"/>
        </w:tabs>
        <w:spacing w:after="0"/>
        <w:rPr>
          <w:lang w:eastAsia="de-DE"/>
        </w:rPr>
      </w:pPr>
      <w:r w:rsidRPr="0023786A">
        <w:rPr>
          <w:lang w:eastAsia="de-DE"/>
        </w:rPr>
        <w:t>IALA</w:t>
      </w:r>
      <w:ins w:id="42" w:author="Kevin Gregory" w:date="2021-02-09T16:07:00Z">
        <w:r w:rsidR="00656439">
          <w:rPr>
            <w:lang w:eastAsia="de-DE"/>
          </w:rPr>
          <w:t xml:space="preserve"> World-Wide Academy</w:t>
        </w:r>
      </w:ins>
      <w:r w:rsidRPr="0023786A">
        <w:rPr>
          <w:lang w:eastAsia="de-DE"/>
        </w:rPr>
        <w:tab/>
        <w:t>Tel:</w:t>
      </w:r>
      <w:r w:rsidRPr="0023786A">
        <w:rPr>
          <w:lang w:eastAsia="de-DE"/>
        </w:rPr>
        <w:tab/>
        <w:t>(+) 33 1 34 51 70 01</w:t>
      </w:r>
    </w:p>
    <w:p w14:paraId="77D46EA9" w14:textId="77777777" w:rsidR="00127C0A" w:rsidRPr="0023786A" w:rsidRDefault="00127C0A" w:rsidP="00127C0A">
      <w:pPr>
        <w:pStyle w:val="BodyText"/>
        <w:tabs>
          <w:tab w:val="left" w:pos="6521"/>
          <w:tab w:val="left" w:pos="7513"/>
        </w:tabs>
        <w:spacing w:after="0"/>
        <w:rPr>
          <w:lang w:eastAsia="de-DE"/>
        </w:rPr>
      </w:pPr>
      <w:r w:rsidRPr="0023786A">
        <w:rPr>
          <w:lang w:eastAsia="de-DE"/>
        </w:rPr>
        <w:t xml:space="preserve">10 rue des </w:t>
      </w:r>
      <w:proofErr w:type="spellStart"/>
      <w:r w:rsidRPr="0023786A">
        <w:rPr>
          <w:lang w:eastAsia="de-DE"/>
        </w:rPr>
        <w:t>Gaudines</w:t>
      </w:r>
      <w:proofErr w:type="spellEnd"/>
      <w:r w:rsidRPr="0023786A">
        <w:rPr>
          <w:lang w:eastAsia="de-DE"/>
        </w:rPr>
        <w:tab/>
        <w:t>Fax:</w:t>
      </w:r>
      <w:r w:rsidRPr="0023786A">
        <w:rPr>
          <w:lang w:eastAsia="de-DE"/>
        </w:rPr>
        <w:tab/>
        <w:t>(+) 33 1 34 51 82 05</w:t>
      </w:r>
    </w:p>
    <w:p w14:paraId="2BA64866" w14:textId="77777777" w:rsidR="00127C0A" w:rsidRPr="0023786A" w:rsidRDefault="00127C0A" w:rsidP="00127C0A">
      <w:pPr>
        <w:pStyle w:val="BodyText"/>
        <w:tabs>
          <w:tab w:val="left" w:pos="6521"/>
          <w:tab w:val="left" w:pos="7513"/>
        </w:tabs>
        <w:spacing w:after="0"/>
      </w:pPr>
      <w:r w:rsidRPr="0023786A">
        <w:rPr>
          <w:lang w:eastAsia="de-DE"/>
        </w:rPr>
        <w:t>78100 Saint Germain-</w:t>
      </w:r>
      <w:proofErr w:type="spellStart"/>
      <w:r w:rsidRPr="0023786A">
        <w:rPr>
          <w:lang w:eastAsia="de-DE"/>
        </w:rPr>
        <w:t>en</w:t>
      </w:r>
      <w:proofErr w:type="spellEnd"/>
      <w:r w:rsidRPr="0023786A">
        <w:rPr>
          <w:lang w:eastAsia="de-DE"/>
        </w:rPr>
        <w:t>-</w:t>
      </w:r>
      <w:proofErr w:type="spellStart"/>
      <w:r w:rsidRPr="0023786A">
        <w:rPr>
          <w:lang w:eastAsia="de-DE"/>
        </w:rPr>
        <w:t>Laye</w:t>
      </w:r>
      <w:proofErr w:type="spellEnd"/>
      <w:r w:rsidRPr="0023786A">
        <w:rPr>
          <w:lang w:eastAsia="de-DE"/>
        </w:rPr>
        <w:tab/>
        <w:t>e-mail:</w:t>
      </w:r>
      <w:r w:rsidRPr="0023786A">
        <w:rPr>
          <w:lang w:eastAsia="de-DE"/>
        </w:rPr>
        <w:tab/>
      </w:r>
      <w:hyperlink r:id="rId20" w:history="1">
        <w:r w:rsidRPr="0023786A">
          <w:rPr>
            <w:rStyle w:val="Hyperlink"/>
            <w:rFonts w:eastAsia="Calibri"/>
          </w:rPr>
          <w:t>academy@iala-aism.org</w:t>
        </w:r>
      </w:hyperlink>
    </w:p>
    <w:p w14:paraId="25344666" w14:textId="77777777" w:rsidR="00127C0A" w:rsidRPr="0023786A" w:rsidRDefault="00127C0A" w:rsidP="00127C0A">
      <w:pPr>
        <w:pStyle w:val="BodyText"/>
        <w:tabs>
          <w:tab w:val="left" w:pos="6521"/>
          <w:tab w:val="left" w:pos="7513"/>
        </w:tabs>
        <w:rPr>
          <w:rStyle w:val="Hyperlink"/>
          <w:rFonts w:cs="Arial"/>
          <w:lang w:eastAsia="de-DE"/>
        </w:rPr>
      </w:pPr>
      <w:r w:rsidRPr="0023786A">
        <w:rPr>
          <w:lang w:eastAsia="de-DE"/>
        </w:rPr>
        <w:t>France</w:t>
      </w:r>
      <w:r w:rsidRPr="0023786A">
        <w:rPr>
          <w:lang w:eastAsia="de-DE"/>
        </w:rPr>
        <w:tab/>
        <w:t>Internet:</w:t>
      </w:r>
      <w:r w:rsidRPr="0023786A">
        <w:rPr>
          <w:lang w:eastAsia="de-DE"/>
        </w:rPr>
        <w:tab/>
      </w:r>
      <w:hyperlink r:id="rId21" w:history="1">
        <w:r w:rsidRPr="0023786A">
          <w:rPr>
            <w:rStyle w:val="Hyperlink"/>
            <w:rFonts w:cs="Arial"/>
            <w:lang w:eastAsia="de-DE"/>
          </w:rPr>
          <w:t>www.iala-aism.org</w:t>
        </w:r>
      </w:hyperlink>
    </w:p>
    <w:p w14:paraId="19961472" w14:textId="5795F6F4" w:rsidR="00465491" w:rsidRPr="0023786A" w:rsidRDefault="00465491" w:rsidP="00AC1940">
      <w:pPr>
        <w:pStyle w:val="BodyText"/>
        <w:tabs>
          <w:tab w:val="left" w:pos="6521"/>
          <w:tab w:val="left" w:pos="7513"/>
        </w:tabs>
      </w:pPr>
      <w:r w:rsidRPr="0023786A">
        <w:br w:type="page"/>
      </w:r>
    </w:p>
    <w:p w14:paraId="2D9B1FD9" w14:textId="0F9A97E6" w:rsidR="00465491" w:rsidRPr="0023786A" w:rsidRDefault="00513460" w:rsidP="00513460">
      <w:pPr>
        <w:pStyle w:val="Part"/>
      </w:pPr>
      <w:bookmarkStart w:id="43" w:name="_Toc442348085"/>
      <w:bookmarkStart w:id="44" w:name="_Toc449344182"/>
      <w:r w:rsidRPr="0023786A">
        <w:lastRenderedPageBreak/>
        <w:t xml:space="preserve">- </w:t>
      </w:r>
      <w:r w:rsidR="007D747F" w:rsidRPr="0023786A">
        <w:rPr>
          <w:caps w:val="0"/>
        </w:rPr>
        <w:t>COURSE OVERVIEW</w:t>
      </w:r>
      <w:bookmarkEnd w:id="43"/>
      <w:bookmarkEnd w:id="44"/>
    </w:p>
    <w:p w14:paraId="332197C8" w14:textId="211A9491" w:rsidR="00465491" w:rsidRPr="0023786A" w:rsidRDefault="00861C79" w:rsidP="00B46AFE">
      <w:pPr>
        <w:pStyle w:val="Heading1"/>
        <w:numPr>
          <w:ilvl w:val="0"/>
          <w:numId w:val="20"/>
        </w:numPr>
      </w:pPr>
      <w:bookmarkStart w:id="45" w:name="_Toc449344183"/>
      <w:r w:rsidRPr="0023786A">
        <w:t>SCOPE</w:t>
      </w:r>
      <w:bookmarkEnd w:id="45"/>
    </w:p>
    <w:p w14:paraId="2AC8A63B" w14:textId="77777777" w:rsidR="00465491" w:rsidRPr="0023786A" w:rsidRDefault="00465491" w:rsidP="00465491">
      <w:pPr>
        <w:pStyle w:val="Heading1separatationline"/>
      </w:pPr>
    </w:p>
    <w:p w14:paraId="0C620104" w14:textId="5A4A0376" w:rsidR="00861C79" w:rsidRPr="0023786A" w:rsidRDefault="00861C79" w:rsidP="00861C79">
      <w:pPr>
        <w:pStyle w:val="BodyText"/>
      </w:pPr>
      <w:r w:rsidRPr="0023786A">
        <w:t>This course is intended to provide technicians with the theoretical training necessary to have a basic understanding of the factors affecting the position of floating aids to navigation</w:t>
      </w:r>
      <w:ins w:id="46" w:author="Kevin Gregory" w:date="2021-02-17T15:04:00Z">
        <w:r w:rsidR="004F4F0F">
          <w:t xml:space="preserve"> (</w:t>
        </w:r>
        <w:proofErr w:type="spellStart"/>
        <w:r w:rsidR="004F4F0F">
          <w:t>AtoN</w:t>
        </w:r>
        <w:proofErr w:type="spellEnd"/>
        <w:r w:rsidR="004F4F0F">
          <w:t>)</w:t>
        </w:r>
      </w:ins>
      <w:r w:rsidRPr="0023786A">
        <w:t>.</w:t>
      </w:r>
    </w:p>
    <w:p w14:paraId="6E9DDF5A" w14:textId="1CFA656A" w:rsidR="00465491" w:rsidRPr="0023786A" w:rsidRDefault="00861C79" w:rsidP="00861C79">
      <w:pPr>
        <w:pStyle w:val="BodyText"/>
      </w:pPr>
      <w:r w:rsidRPr="0023786A">
        <w:t xml:space="preserve">This introductory course is intended to be supported by further training modules on floating aids; practical aspects of buoy handling; moorings; deployment and maintenance. </w:t>
      </w:r>
      <w:r w:rsidR="0050042A">
        <w:t xml:space="preserve"> </w:t>
      </w:r>
      <w:r w:rsidRPr="0023786A">
        <w:t xml:space="preserve">Details of these supporting model courses can be found in the Level 2 Technician training overview document IALA WWA </w:t>
      </w:r>
      <w:ins w:id="47" w:author="Kevin Gregory" w:date="2021-02-10T10:59:00Z">
        <w:r w:rsidR="0008074F">
          <w:t>C2000</w:t>
        </w:r>
      </w:ins>
      <w:del w:id="48" w:author="Kevin Gregory" w:date="2021-02-10T10:59:00Z">
        <w:r w:rsidRPr="0023786A" w:rsidDel="0008074F">
          <w:delText>L2.0</w:delText>
        </w:r>
      </w:del>
      <w:r w:rsidRPr="0023786A">
        <w:t>.</w:t>
      </w:r>
    </w:p>
    <w:p w14:paraId="218D9B72" w14:textId="475A7C25" w:rsidR="00861C79" w:rsidRPr="0023786A" w:rsidRDefault="00924114" w:rsidP="00861C79">
      <w:pPr>
        <w:pStyle w:val="Heading1"/>
        <w:rPr>
          <w:rFonts w:eastAsiaTheme="minorHAnsi"/>
        </w:rPr>
      </w:pPr>
      <w:bookmarkStart w:id="49" w:name="_Toc322529518"/>
      <w:bookmarkStart w:id="50" w:name="_Toc322529567"/>
      <w:bookmarkStart w:id="51" w:name="_Toc344902625"/>
      <w:bookmarkStart w:id="52" w:name="_Toc449344184"/>
      <w:r w:rsidRPr="0023786A">
        <w:rPr>
          <w:rFonts w:eastAsiaTheme="minorHAnsi"/>
          <w:caps w:val="0"/>
        </w:rPr>
        <w:t>OBJECTIVE</w:t>
      </w:r>
      <w:bookmarkEnd w:id="49"/>
      <w:bookmarkEnd w:id="50"/>
      <w:bookmarkEnd w:id="51"/>
      <w:bookmarkEnd w:id="52"/>
    </w:p>
    <w:p w14:paraId="74CD72CA" w14:textId="77777777" w:rsidR="00861C79" w:rsidRPr="0023786A" w:rsidRDefault="00861C79" w:rsidP="00861C79">
      <w:pPr>
        <w:pStyle w:val="Heading1separatationline"/>
      </w:pPr>
    </w:p>
    <w:p w14:paraId="50911737" w14:textId="765DBAE3" w:rsidR="00861C79" w:rsidRPr="0023786A" w:rsidRDefault="00861C79" w:rsidP="00861C79">
      <w:pPr>
        <w:pStyle w:val="BodyText"/>
      </w:pPr>
      <w:r w:rsidRPr="0023786A">
        <w:t xml:space="preserve">Upon successful completion of this course, participants will have acquired sufficient knowledge and skill to understand the factors affecting the position of a floating </w:t>
      </w:r>
      <w:proofErr w:type="spellStart"/>
      <w:r w:rsidRPr="0023786A">
        <w:t>A</w:t>
      </w:r>
      <w:r w:rsidR="001B0CAD" w:rsidRPr="0023786A">
        <w:t>toN</w:t>
      </w:r>
      <w:proofErr w:type="spellEnd"/>
      <w:r w:rsidR="001B0CAD" w:rsidRPr="0023786A">
        <w:t xml:space="preserve"> within their organizations.</w:t>
      </w:r>
    </w:p>
    <w:p w14:paraId="693478A9" w14:textId="1F54A2C9" w:rsidR="00861C79" w:rsidRPr="0023786A" w:rsidRDefault="00924114" w:rsidP="00861C79">
      <w:pPr>
        <w:pStyle w:val="Heading1"/>
        <w:rPr>
          <w:rFonts w:eastAsiaTheme="minorHAnsi"/>
        </w:rPr>
      </w:pPr>
      <w:bookmarkStart w:id="53" w:name="_Toc322529519"/>
      <w:bookmarkStart w:id="54" w:name="_Toc322529568"/>
      <w:bookmarkStart w:id="55" w:name="_Toc344902626"/>
      <w:bookmarkStart w:id="56" w:name="_Toc449344185"/>
      <w:r w:rsidRPr="0023786A">
        <w:rPr>
          <w:rFonts w:eastAsiaTheme="minorHAnsi"/>
          <w:caps w:val="0"/>
        </w:rPr>
        <w:t>COURSE OUTLINE</w:t>
      </w:r>
      <w:bookmarkEnd w:id="53"/>
      <w:bookmarkEnd w:id="54"/>
      <w:bookmarkEnd w:id="55"/>
      <w:bookmarkEnd w:id="56"/>
    </w:p>
    <w:p w14:paraId="08B997FD" w14:textId="77777777" w:rsidR="00861C79" w:rsidRPr="0023786A" w:rsidRDefault="00861C79" w:rsidP="00861C79">
      <w:pPr>
        <w:pStyle w:val="Heading1separatationline"/>
      </w:pPr>
    </w:p>
    <w:p w14:paraId="1D05E9E0" w14:textId="72B2AB54" w:rsidR="00861C79" w:rsidRDefault="00861C79" w:rsidP="00861C79">
      <w:pPr>
        <w:pStyle w:val="BodyText"/>
        <w:rPr>
          <w:ins w:id="57" w:author="Kevin Gregory" w:date="2021-02-09T16:08:00Z"/>
        </w:rPr>
      </w:pPr>
      <w:r w:rsidRPr="0023786A">
        <w:t xml:space="preserve">This theoretical course is intended to cover the knowledge required for a technician to determine the factors affecting the position of buoys. </w:t>
      </w:r>
      <w:r w:rsidR="0050042A">
        <w:t xml:space="preserve"> </w:t>
      </w:r>
      <w:r w:rsidRPr="0023786A">
        <w:t xml:space="preserve">The complete course comprises </w:t>
      </w:r>
      <w:del w:id="58" w:author="Kevin Gregory" w:date="2021-02-17T15:06:00Z">
        <w:r w:rsidRPr="0023786A" w:rsidDel="007D6D96">
          <w:delText xml:space="preserve">2 </w:delText>
        </w:r>
      </w:del>
      <w:ins w:id="59" w:author="Kevin Gregory" w:date="2021-02-17T15:06:00Z">
        <w:r w:rsidR="007D6D96">
          <w:t>two</w:t>
        </w:r>
        <w:r w:rsidR="007D6D96" w:rsidRPr="0023786A">
          <w:t xml:space="preserve"> </w:t>
        </w:r>
      </w:ins>
      <w:r w:rsidRPr="0023786A">
        <w:t>classroom modules, each of which deals with a specific subject covering aspects b</w:t>
      </w:r>
      <w:r w:rsidR="001B0CAD" w:rsidRPr="0023786A">
        <w:t>uoy positions.</w:t>
      </w:r>
    </w:p>
    <w:p w14:paraId="2D863988" w14:textId="77777777" w:rsidR="00BB29BE" w:rsidRPr="00BB29BE" w:rsidRDefault="00BB29BE" w:rsidP="00BB29BE">
      <w:pPr>
        <w:spacing w:after="120"/>
        <w:rPr>
          <w:ins w:id="60" w:author="Kevin Gregory" w:date="2021-02-09T16:08:00Z"/>
          <w:rFonts w:ascii="Calibri" w:hAnsi="Calibri" w:cs="Arial"/>
          <w:sz w:val="22"/>
        </w:rPr>
      </w:pPr>
      <w:ins w:id="61" w:author="Kevin Gregory" w:date="2021-02-09T16:08:00Z">
        <w:r w:rsidRPr="00BB29BE">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1159E5D5" w14:textId="4BB6534B" w:rsidR="00BB29BE" w:rsidRPr="00BB29BE" w:rsidRDefault="00BB29BE" w:rsidP="00BB29BE">
      <w:pPr>
        <w:spacing w:after="120"/>
        <w:rPr>
          <w:ins w:id="62" w:author="Kevin Gregory" w:date="2021-02-09T16:08:00Z"/>
          <w:rFonts w:ascii="Calibri" w:hAnsi="Calibri" w:cs="Arial"/>
          <w:sz w:val="22"/>
        </w:rPr>
      </w:pPr>
      <w:ins w:id="63" w:author="Kevin Gregory" w:date="2021-02-09T16:08:00Z">
        <w:r w:rsidRPr="00BB29BE">
          <w:rPr>
            <w:rFonts w:ascii="Calibri" w:hAnsi="Calibri" w:cs="Arial"/>
            <w:sz w:val="22"/>
          </w:rPr>
          <w:t>This Model Course is focussed at the basic level of competence.</w:t>
        </w:r>
      </w:ins>
    </w:p>
    <w:p w14:paraId="40D2E489" w14:textId="77777777" w:rsidR="00BB29BE" w:rsidRPr="00BB29BE" w:rsidRDefault="00BB29BE">
      <w:pPr>
        <w:pStyle w:val="Tablecaption"/>
        <w:jc w:val="center"/>
        <w:rPr>
          <w:ins w:id="64" w:author="Kevin Gregory" w:date="2021-02-09T16:08:00Z"/>
        </w:rPr>
        <w:pPrChange w:id="65" w:author="Kevin Gregory" w:date="2021-02-09T16:08:00Z">
          <w:pPr>
            <w:spacing w:after="240"/>
            <w:ind w:left="992" w:hanging="992"/>
            <w:jc w:val="center"/>
          </w:pPr>
        </w:pPrChange>
      </w:pPr>
      <w:ins w:id="66" w:author="Kevin Gregory" w:date="2021-02-09T16:08:00Z">
        <w:r w:rsidRPr="00BB29BE">
          <w:t>Levels of Competence</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BB29BE" w:rsidRPr="00BB29BE" w14:paraId="0F8BC2D3" w14:textId="77777777" w:rsidTr="0033385C">
        <w:trPr>
          <w:cantSplit/>
          <w:tblHeader/>
          <w:ins w:id="67" w:author="Kevin Gregory" w:date="2021-02-09T16:08:00Z"/>
        </w:trPr>
        <w:tc>
          <w:tcPr>
            <w:tcW w:w="1557" w:type="dxa"/>
            <w:tcMar>
              <w:top w:w="57" w:type="dxa"/>
              <w:bottom w:w="57" w:type="dxa"/>
            </w:tcMar>
          </w:tcPr>
          <w:p w14:paraId="75963289" w14:textId="77777777" w:rsidR="00BB29BE" w:rsidRPr="00BB29BE" w:rsidRDefault="00BB29BE" w:rsidP="00BB29BE">
            <w:pPr>
              <w:spacing w:before="60" w:after="60"/>
              <w:ind w:left="113" w:right="113"/>
              <w:jc w:val="center"/>
              <w:rPr>
                <w:ins w:id="68" w:author="Kevin Gregory" w:date="2021-02-09T16:08:00Z"/>
                <w:b/>
                <w:color w:val="00AFAA"/>
                <w:sz w:val="20"/>
              </w:rPr>
            </w:pPr>
            <w:ins w:id="69" w:author="Kevin Gregory" w:date="2021-02-09T16:08:00Z">
              <w:r w:rsidRPr="00BB29BE">
                <w:rPr>
                  <w:b/>
                  <w:color w:val="00AFAA"/>
                  <w:sz w:val="20"/>
                </w:rPr>
                <w:t>Competence Level</w:t>
              </w:r>
            </w:ins>
          </w:p>
        </w:tc>
        <w:tc>
          <w:tcPr>
            <w:tcW w:w="1670" w:type="dxa"/>
            <w:tcMar>
              <w:top w:w="57" w:type="dxa"/>
              <w:bottom w:w="57" w:type="dxa"/>
            </w:tcMar>
          </w:tcPr>
          <w:p w14:paraId="1E1D98A6" w14:textId="77777777" w:rsidR="00BB29BE" w:rsidRPr="00BB29BE" w:rsidRDefault="00BB29BE" w:rsidP="00BB29BE">
            <w:pPr>
              <w:spacing w:before="60" w:after="60"/>
              <w:ind w:left="113" w:right="113"/>
              <w:rPr>
                <w:ins w:id="70" w:author="Kevin Gregory" w:date="2021-02-09T16:08:00Z"/>
                <w:b/>
                <w:color w:val="00AFAA"/>
                <w:sz w:val="20"/>
              </w:rPr>
            </w:pPr>
            <w:ins w:id="71" w:author="Kevin Gregory" w:date="2021-02-09T16:08:00Z">
              <w:r w:rsidRPr="00BB29BE">
                <w:rPr>
                  <w:b/>
                  <w:color w:val="00AFAA"/>
                  <w:sz w:val="20"/>
                </w:rPr>
                <w:t>Learning Outcome</w:t>
              </w:r>
            </w:ins>
          </w:p>
        </w:tc>
        <w:tc>
          <w:tcPr>
            <w:tcW w:w="2977" w:type="dxa"/>
            <w:tcMar>
              <w:top w:w="57" w:type="dxa"/>
              <w:bottom w:w="57" w:type="dxa"/>
            </w:tcMar>
            <w:vAlign w:val="center"/>
          </w:tcPr>
          <w:p w14:paraId="7075DAEA" w14:textId="77777777" w:rsidR="00BB29BE" w:rsidRPr="00BB29BE" w:rsidRDefault="00BB29BE" w:rsidP="00BB29BE">
            <w:pPr>
              <w:spacing w:before="60" w:after="60"/>
              <w:ind w:left="113" w:right="113"/>
              <w:rPr>
                <w:ins w:id="72" w:author="Kevin Gregory" w:date="2021-02-09T16:08:00Z"/>
                <w:b/>
                <w:color w:val="00AFAA"/>
                <w:sz w:val="20"/>
              </w:rPr>
            </w:pPr>
            <w:ins w:id="73" w:author="Kevin Gregory" w:date="2021-02-09T16:08:00Z">
              <w:r w:rsidRPr="00BB29BE">
                <w:rPr>
                  <w:b/>
                  <w:color w:val="00AFAA"/>
                  <w:sz w:val="20"/>
                </w:rPr>
                <w:t>Instructional Objectives</w:t>
              </w:r>
            </w:ins>
          </w:p>
        </w:tc>
        <w:tc>
          <w:tcPr>
            <w:tcW w:w="3543" w:type="dxa"/>
            <w:tcMar>
              <w:top w:w="57" w:type="dxa"/>
              <w:bottom w:w="57" w:type="dxa"/>
            </w:tcMar>
            <w:vAlign w:val="center"/>
          </w:tcPr>
          <w:p w14:paraId="745C2F34" w14:textId="77777777" w:rsidR="00BB29BE" w:rsidRPr="00BB29BE" w:rsidRDefault="00BB29BE" w:rsidP="00BB29BE">
            <w:pPr>
              <w:spacing w:before="60" w:after="60"/>
              <w:ind w:left="113" w:right="113"/>
              <w:rPr>
                <w:ins w:id="74" w:author="Kevin Gregory" w:date="2021-02-09T16:08:00Z"/>
                <w:b/>
                <w:color w:val="00AFAA"/>
                <w:sz w:val="20"/>
              </w:rPr>
            </w:pPr>
            <w:ins w:id="75" w:author="Kevin Gregory" w:date="2021-02-09T16:08:00Z">
              <w:r w:rsidRPr="00BB29BE">
                <w:rPr>
                  <w:b/>
                  <w:color w:val="00AFAA"/>
                  <w:sz w:val="20"/>
                </w:rPr>
                <w:t>Required skills</w:t>
              </w:r>
            </w:ins>
          </w:p>
        </w:tc>
      </w:tr>
      <w:tr w:rsidR="00BB29BE" w:rsidRPr="00BB29BE" w14:paraId="7708BA6D" w14:textId="77777777" w:rsidTr="0033385C">
        <w:trPr>
          <w:cantSplit/>
          <w:ins w:id="76" w:author="Kevin Gregory" w:date="2021-02-09T16:08:00Z"/>
        </w:trPr>
        <w:tc>
          <w:tcPr>
            <w:tcW w:w="1557" w:type="dxa"/>
            <w:tcMar>
              <w:top w:w="57" w:type="dxa"/>
              <w:bottom w:w="57" w:type="dxa"/>
            </w:tcMar>
            <w:vAlign w:val="center"/>
          </w:tcPr>
          <w:p w14:paraId="7FBDBF89" w14:textId="77777777" w:rsidR="00BB29BE" w:rsidRPr="00BB29BE" w:rsidRDefault="00BB29BE" w:rsidP="00BB29BE">
            <w:pPr>
              <w:spacing w:before="60" w:after="60"/>
              <w:ind w:left="113" w:right="113"/>
              <w:rPr>
                <w:ins w:id="77" w:author="Kevin Gregory" w:date="2021-02-09T16:08:00Z"/>
                <w:color w:val="000000" w:themeColor="text1"/>
                <w:sz w:val="20"/>
              </w:rPr>
            </w:pPr>
            <w:ins w:id="78" w:author="Kevin Gregory" w:date="2021-02-09T16:08:00Z">
              <w:r w:rsidRPr="00BB29BE">
                <w:rPr>
                  <w:color w:val="000000" w:themeColor="text1"/>
                  <w:sz w:val="20"/>
                </w:rPr>
                <w:t>1</w:t>
              </w:r>
            </w:ins>
          </w:p>
        </w:tc>
        <w:tc>
          <w:tcPr>
            <w:tcW w:w="1670" w:type="dxa"/>
            <w:tcMar>
              <w:top w:w="57" w:type="dxa"/>
              <w:bottom w:w="57" w:type="dxa"/>
            </w:tcMar>
            <w:vAlign w:val="center"/>
          </w:tcPr>
          <w:p w14:paraId="2D69F563" w14:textId="77777777" w:rsidR="00BB29BE" w:rsidRPr="00BB29BE" w:rsidRDefault="00BB29BE" w:rsidP="00BB29BE">
            <w:pPr>
              <w:spacing w:before="60" w:after="60"/>
              <w:ind w:left="113" w:right="113"/>
              <w:rPr>
                <w:ins w:id="79" w:author="Kevin Gregory" w:date="2021-02-09T16:08:00Z"/>
                <w:color w:val="000000" w:themeColor="text1"/>
                <w:sz w:val="20"/>
              </w:rPr>
            </w:pPr>
            <w:ins w:id="80" w:author="Kevin Gregory" w:date="2021-02-09T16:08:00Z">
              <w:r w:rsidRPr="00BB29BE">
                <w:rPr>
                  <w:color w:val="000000" w:themeColor="text1"/>
                  <w:sz w:val="20"/>
                </w:rPr>
                <w:t>The conduct of routine tasks with some supervision</w:t>
              </w:r>
            </w:ins>
          </w:p>
        </w:tc>
        <w:tc>
          <w:tcPr>
            <w:tcW w:w="2977" w:type="dxa"/>
            <w:tcMar>
              <w:top w:w="57" w:type="dxa"/>
              <w:bottom w:w="57" w:type="dxa"/>
            </w:tcMar>
            <w:vAlign w:val="center"/>
          </w:tcPr>
          <w:p w14:paraId="54F7B24D" w14:textId="77777777" w:rsidR="00BB29BE" w:rsidRPr="00BB29BE" w:rsidRDefault="00BB29BE" w:rsidP="00BB29BE">
            <w:pPr>
              <w:spacing w:before="60" w:after="60"/>
              <w:ind w:left="113" w:right="113"/>
              <w:rPr>
                <w:ins w:id="81" w:author="Kevin Gregory" w:date="2021-02-09T16:08:00Z"/>
                <w:color w:val="000000" w:themeColor="text1"/>
                <w:sz w:val="20"/>
              </w:rPr>
            </w:pPr>
            <w:ins w:id="82" w:author="Kevin Gregory" w:date="2021-02-09T16:08:00Z">
              <w:r w:rsidRPr="00BB29BE">
                <w:rPr>
                  <w:color w:val="000000" w:themeColor="text1"/>
                  <w:sz w:val="20"/>
                </w:rPr>
                <w:t xml:space="preserve">A </w:t>
              </w:r>
              <w:r w:rsidRPr="00BB29BE">
                <w:rPr>
                  <w:b/>
                  <w:color w:val="000000" w:themeColor="text1"/>
                  <w:sz w:val="20"/>
                </w:rPr>
                <w:t>basic</w:t>
              </w:r>
              <w:r w:rsidRPr="00BB29BE">
                <w:rPr>
                  <w:color w:val="000000" w:themeColor="text1"/>
                  <w:sz w:val="20"/>
                </w:rPr>
                <w:t xml:space="preserve"> understanding of facts and principles </w:t>
              </w:r>
            </w:ins>
          </w:p>
        </w:tc>
        <w:tc>
          <w:tcPr>
            <w:tcW w:w="3543" w:type="dxa"/>
            <w:tcMar>
              <w:top w:w="57" w:type="dxa"/>
              <w:bottom w:w="57" w:type="dxa"/>
            </w:tcMar>
            <w:vAlign w:val="center"/>
          </w:tcPr>
          <w:p w14:paraId="3D801DEC" w14:textId="77777777" w:rsidR="00BB29BE" w:rsidRPr="00BB29BE" w:rsidRDefault="00BB29BE" w:rsidP="00BB29BE">
            <w:pPr>
              <w:spacing w:before="60" w:after="60"/>
              <w:ind w:left="113" w:right="113"/>
              <w:rPr>
                <w:ins w:id="83" w:author="Kevin Gregory" w:date="2021-02-09T16:08:00Z"/>
                <w:color w:val="000000" w:themeColor="text1"/>
                <w:sz w:val="20"/>
              </w:rPr>
            </w:pPr>
            <w:ins w:id="84" w:author="Kevin Gregory" w:date="2021-02-09T16:08:00Z">
              <w:r w:rsidRPr="00BB29BE">
                <w:rPr>
                  <w:color w:val="000000" w:themeColor="text1"/>
                  <w:sz w:val="20"/>
                </w:rPr>
                <w:t>First stage in acquiring competency of a complex skill.  Appropriate responses are identified through trial and error</w:t>
              </w:r>
            </w:ins>
          </w:p>
        </w:tc>
      </w:tr>
    </w:tbl>
    <w:p w14:paraId="0A370EAC" w14:textId="77777777" w:rsidR="00BB29BE" w:rsidRPr="0023786A" w:rsidRDefault="00BB29BE" w:rsidP="00861C79">
      <w:pPr>
        <w:pStyle w:val="BodyText"/>
      </w:pPr>
    </w:p>
    <w:p w14:paraId="06EA013B" w14:textId="1F2E9E96" w:rsidR="00861C79" w:rsidRPr="0023786A" w:rsidRDefault="00924114" w:rsidP="00861C79">
      <w:pPr>
        <w:pStyle w:val="Heading1"/>
      </w:pPr>
      <w:bookmarkStart w:id="85" w:name="_Toc449344186"/>
      <w:r w:rsidRPr="0023786A">
        <w:rPr>
          <w:caps w:val="0"/>
        </w:rPr>
        <w:t>TEACHING MODULES</w:t>
      </w:r>
      <w:bookmarkEnd w:id="85"/>
    </w:p>
    <w:p w14:paraId="26555758" w14:textId="77777777" w:rsidR="00861C79" w:rsidRPr="0023786A" w:rsidRDefault="00861C79" w:rsidP="00861C79">
      <w:pPr>
        <w:pStyle w:val="Heading1separatationline"/>
      </w:pPr>
    </w:p>
    <w:p w14:paraId="3AE8FCD1" w14:textId="5A3DF984" w:rsidR="00D2697A" w:rsidRPr="0023786A" w:rsidRDefault="00861C79">
      <w:pPr>
        <w:pStyle w:val="Tablecaption"/>
        <w:jc w:val="center"/>
        <w:pPrChange w:id="86" w:author="Kevin Gregory" w:date="2021-02-09T16:08:00Z">
          <w:pPr>
            <w:pStyle w:val="Tablecaption"/>
          </w:pPr>
        </w:pPrChange>
      </w:pPr>
      <w:bookmarkStart w:id="87" w:name="_Toc322529520"/>
      <w:bookmarkStart w:id="88" w:name="_Toc322529569"/>
      <w:bookmarkStart w:id="89" w:name="_Toc344902627"/>
      <w:bookmarkStart w:id="90" w:name="_Toc449344172"/>
      <w:r w:rsidRPr="0023786A">
        <w:t>Table of Teaching Modules</w:t>
      </w:r>
      <w:bookmarkEnd w:id="87"/>
      <w:bookmarkEnd w:id="88"/>
      <w:bookmarkEnd w:id="89"/>
      <w:bookmarkEnd w:id="90"/>
    </w:p>
    <w:tbl>
      <w:tblPr>
        <w:tblW w:w="8949" w:type="dxa"/>
        <w:jc w:val="center"/>
        <w:tblLayout w:type="fixed"/>
        <w:tblLook w:val="0000" w:firstRow="0" w:lastRow="0" w:firstColumn="0" w:lastColumn="0" w:noHBand="0" w:noVBand="0"/>
      </w:tblPr>
      <w:tblGrid>
        <w:gridCol w:w="3124"/>
        <w:gridCol w:w="1296"/>
        <w:gridCol w:w="4529"/>
      </w:tblGrid>
      <w:tr w:rsidR="00861C79" w:rsidRPr="0023786A" w14:paraId="1EDFC633" w14:textId="77777777" w:rsidTr="009F2A8B">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A23C9EB" w14:textId="77777777" w:rsidR="00861C79" w:rsidRPr="0023786A" w:rsidRDefault="00861C79" w:rsidP="00861C79">
            <w:pPr>
              <w:pStyle w:val="Tableheading"/>
              <w:rPr>
                <w:lang w:val="en-GB"/>
              </w:rPr>
            </w:pPr>
            <w:r w:rsidRPr="0023786A">
              <w:rPr>
                <w:lang w:val="en-GB"/>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A063D52" w14:textId="77777777" w:rsidR="00861C79" w:rsidRPr="0023786A" w:rsidRDefault="00861C79" w:rsidP="00861C79">
            <w:pPr>
              <w:pStyle w:val="Tableheading"/>
              <w:jc w:val="center"/>
              <w:rPr>
                <w:lang w:val="en-GB"/>
              </w:rPr>
            </w:pPr>
            <w:r w:rsidRPr="0023786A">
              <w:rPr>
                <w:lang w:val="en-GB"/>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C6B63C8" w14:textId="77777777" w:rsidR="00861C79" w:rsidRPr="0023786A" w:rsidRDefault="00861C79" w:rsidP="00861C79">
            <w:pPr>
              <w:pStyle w:val="Tableheading"/>
              <w:rPr>
                <w:lang w:val="en-GB"/>
              </w:rPr>
            </w:pPr>
            <w:r w:rsidRPr="0023786A">
              <w:rPr>
                <w:lang w:val="en-GB"/>
              </w:rPr>
              <w:t>Overview</w:t>
            </w:r>
          </w:p>
        </w:tc>
      </w:tr>
      <w:tr w:rsidR="00861C79" w:rsidRPr="0023786A" w14:paraId="12D4E426" w14:textId="77777777" w:rsidTr="009F2A8B">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9C36481" w14:textId="77777777" w:rsidR="00861C79" w:rsidRPr="0023786A" w:rsidRDefault="00861C79" w:rsidP="00861C79">
            <w:pPr>
              <w:pStyle w:val="Tabletext"/>
            </w:pPr>
            <w:r w:rsidRPr="0023786A">
              <w:t>An introduction to buoy positions at sea</w:t>
            </w:r>
          </w:p>
        </w:tc>
        <w:tc>
          <w:tcPr>
            <w:tcW w:w="1296" w:type="dxa"/>
            <w:tcBorders>
              <w:top w:val="single" w:sz="6" w:space="0" w:color="000000"/>
              <w:left w:val="single" w:sz="4" w:space="0" w:color="000000"/>
              <w:bottom w:val="single" w:sz="4" w:space="0" w:color="000000"/>
              <w:right w:val="single" w:sz="4" w:space="0" w:color="000000"/>
            </w:tcBorders>
            <w:vAlign w:val="center"/>
          </w:tcPr>
          <w:p w14:paraId="27F35167" w14:textId="713F91B4" w:rsidR="00861C79" w:rsidRPr="0023786A" w:rsidRDefault="00861C79" w:rsidP="00861C79">
            <w:pPr>
              <w:pStyle w:val="Tabletext"/>
              <w:jc w:val="center"/>
            </w:pPr>
            <w:r w:rsidRPr="0023786A">
              <w:t>2.0</w:t>
            </w:r>
          </w:p>
        </w:tc>
        <w:tc>
          <w:tcPr>
            <w:tcW w:w="4529" w:type="dxa"/>
            <w:tcBorders>
              <w:top w:val="single" w:sz="6" w:space="0" w:color="000000"/>
              <w:left w:val="single" w:sz="4" w:space="0" w:color="000000"/>
              <w:bottom w:val="single" w:sz="4" w:space="0" w:color="000000"/>
              <w:right w:val="single" w:sz="4" w:space="0" w:color="000000"/>
            </w:tcBorders>
          </w:tcPr>
          <w:p w14:paraId="3C869A29" w14:textId="77777777" w:rsidR="00861C79" w:rsidRPr="0023786A" w:rsidRDefault="00861C79" w:rsidP="00861C79">
            <w:pPr>
              <w:pStyle w:val="Tabletext"/>
            </w:pPr>
            <w:r w:rsidRPr="0023786A">
              <w:rPr>
                <w:rFonts w:cs="Arial"/>
              </w:rPr>
              <w:t>This module describes how the positions of buoys are determined and reported</w:t>
            </w:r>
          </w:p>
        </w:tc>
      </w:tr>
      <w:tr w:rsidR="00861C79" w:rsidRPr="0023786A" w14:paraId="68FB2630" w14:textId="77777777" w:rsidTr="009F2A8B">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0C4143B3" w14:textId="77777777" w:rsidR="00861C79" w:rsidRPr="0023786A" w:rsidRDefault="00861C79" w:rsidP="00861C79">
            <w:pPr>
              <w:pStyle w:val="Tabletext"/>
            </w:pPr>
            <w:r w:rsidRPr="0023786A">
              <w:t>Factors affecting the position of a buoy</w:t>
            </w:r>
          </w:p>
        </w:tc>
        <w:tc>
          <w:tcPr>
            <w:tcW w:w="1296" w:type="dxa"/>
            <w:tcBorders>
              <w:top w:val="single" w:sz="4" w:space="0" w:color="000000"/>
              <w:left w:val="single" w:sz="4" w:space="0" w:color="000000"/>
              <w:bottom w:val="single" w:sz="4" w:space="0" w:color="000000"/>
              <w:right w:val="single" w:sz="4" w:space="0" w:color="000000"/>
            </w:tcBorders>
            <w:vAlign w:val="center"/>
          </w:tcPr>
          <w:p w14:paraId="3ECEDEDA" w14:textId="2EC59D01" w:rsidR="00861C79" w:rsidRPr="0023786A" w:rsidRDefault="00861C79" w:rsidP="00861C79">
            <w:pPr>
              <w:pStyle w:val="Tabletext"/>
              <w:jc w:val="center"/>
            </w:pPr>
            <w:r w:rsidRPr="0023786A">
              <w:t>2.0</w:t>
            </w:r>
          </w:p>
        </w:tc>
        <w:tc>
          <w:tcPr>
            <w:tcW w:w="4529" w:type="dxa"/>
            <w:tcBorders>
              <w:top w:val="single" w:sz="4" w:space="0" w:color="000000"/>
              <w:left w:val="single" w:sz="4" w:space="0" w:color="000000"/>
              <w:bottom w:val="single" w:sz="4" w:space="0" w:color="000000"/>
              <w:right w:val="single" w:sz="4" w:space="0" w:color="000000"/>
            </w:tcBorders>
          </w:tcPr>
          <w:p w14:paraId="21482D36" w14:textId="77777777" w:rsidR="00861C79" w:rsidRPr="0023786A" w:rsidRDefault="00861C79" w:rsidP="00861C79">
            <w:pPr>
              <w:pStyle w:val="Tabletext"/>
            </w:pPr>
            <w:r w:rsidRPr="0023786A">
              <w:t>This module describes why the position of a buoy may vary</w:t>
            </w:r>
          </w:p>
        </w:tc>
      </w:tr>
      <w:tr w:rsidR="00861C79" w:rsidRPr="0023786A" w14:paraId="6979FC9F" w14:textId="77777777" w:rsidTr="009F2A8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5F4FAC6" w14:textId="7F3203D1" w:rsidR="00861C79" w:rsidRPr="0023786A" w:rsidRDefault="00861C79" w:rsidP="00861C79">
            <w:pPr>
              <w:pStyle w:val="Tabletext"/>
            </w:pPr>
            <w:del w:id="91" w:author="Kevin Gregory" w:date="2021-02-09T16:09:00Z">
              <w:r w:rsidRPr="0023786A" w:rsidDel="00BB29BE">
                <w:delText>Evaluation</w:delText>
              </w:r>
            </w:del>
            <w:ins w:id="92" w:author="Kevin Gregory" w:date="2021-02-09T16:09:00Z">
              <w:r w:rsidR="00BB29BE">
                <w:t>Assessment</w:t>
              </w:r>
            </w:ins>
          </w:p>
        </w:tc>
        <w:tc>
          <w:tcPr>
            <w:tcW w:w="1296" w:type="dxa"/>
            <w:tcBorders>
              <w:top w:val="single" w:sz="4" w:space="0" w:color="000000"/>
              <w:left w:val="single" w:sz="4" w:space="0" w:color="000000"/>
              <w:bottom w:val="single" w:sz="4" w:space="0" w:color="000000"/>
              <w:right w:val="single" w:sz="4" w:space="0" w:color="000000"/>
            </w:tcBorders>
            <w:vAlign w:val="center"/>
          </w:tcPr>
          <w:p w14:paraId="224530A9" w14:textId="77777777" w:rsidR="00861C79" w:rsidRPr="0023786A" w:rsidRDefault="00861C79" w:rsidP="00861C79">
            <w:pPr>
              <w:pStyle w:val="Tabletext"/>
              <w:jc w:val="center"/>
            </w:pPr>
            <w:r w:rsidRPr="0023786A">
              <w:t>0.5</w:t>
            </w:r>
          </w:p>
        </w:tc>
        <w:tc>
          <w:tcPr>
            <w:tcW w:w="4529" w:type="dxa"/>
            <w:tcBorders>
              <w:top w:val="single" w:sz="4" w:space="0" w:color="000000"/>
              <w:left w:val="single" w:sz="4" w:space="0" w:color="000000"/>
              <w:bottom w:val="single" w:sz="4" w:space="0" w:color="000000"/>
              <w:right w:val="single" w:sz="4" w:space="0" w:color="000000"/>
            </w:tcBorders>
          </w:tcPr>
          <w:p w14:paraId="536875BF" w14:textId="77777777" w:rsidR="00861C79" w:rsidRPr="0023786A" w:rsidRDefault="00861C79" w:rsidP="00861C79">
            <w:pPr>
              <w:pStyle w:val="Tabletext"/>
              <w:rPr>
                <w:color w:val="auto"/>
              </w:rPr>
            </w:pPr>
            <w:r w:rsidRPr="0023786A">
              <w:rPr>
                <w:color w:val="auto"/>
              </w:rPr>
              <w:t>Written test</w:t>
            </w:r>
          </w:p>
        </w:tc>
      </w:tr>
      <w:tr w:rsidR="00861C79" w:rsidRPr="0023786A" w14:paraId="78F1D9DB" w14:textId="77777777" w:rsidTr="009F2A8B">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7DD509C" w14:textId="77777777" w:rsidR="00861C79" w:rsidRPr="0023786A" w:rsidRDefault="00861C79" w:rsidP="00861C79">
            <w:pPr>
              <w:pStyle w:val="Tabletext"/>
            </w:pPr>
            <w:r w:rsidRPr="0023786A">
              <w:rPr>
                <w:b/>
                <w:bCs/>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6A12EA" w14:textId="77777777" w:rsidR="00861C79" w:rsidRPr="0023786A" w:rsidRDefault="00861C79" w:rsidP="00861C79">
            <w:pPr>
              <w:pStyle w:val="Tabletext"/>
              <w:jc w:val="center"/>
              <w:rPr>
                <w:b/>
              </w:rPr>
            </w:pPr>
            <w:r w:rsidRPr="0023786A">
              <w:rPr>
                <w:b/>
              </w:rPr>
              <w:t>4.5</w:t>
            </w:r>
          </w:p>
        </w:tc>
        <w:tc>
          <w:tcPr>
            <w:tcW w:w="4529" w:type="dxa"/>
            <w:tcBorders>
              <w:top w:val="single" w:sz="4" w:space="0" w:color="000000"/>
              <w:left w:val="single" w:sz="4" w:space="0" w:color="000000"/>
              <w:bottom w:val="single" w:sz="6" w:space="0" w:color="000000"/>
              <w:right w:val="single" w:sz="4" w:space="0" w:color="000000"/>
            </w:tcBorders>
          </w:tcPr>
          <w:p w14:paraId="1064753A" w14:textId="0FCE506B" w:rsidR="00861C79" w:rsidRPr="0023786A" w:rsidRDefault="0050042A" w:rsidP="00861C79">
            <w:pPr>
              <w:pStyle w:val="Tabletext"/>
              <w:rPr>
                <w:color w:val="auto"/>
              </w:rPr>
            </w:pPr>
            <w:r>
              <w:rPr>
                <w:color w:val="auto"/>
              </w:rPr>
              <w:t>1 day</w:t>
            </w:r>
            <w:r w:rsidR="00C306FA">
              <w:rPr>
                <w:color w:val="auto"/>
              </w:rPr>
              <w:t xml:space="preserve"> course</w:t>
            </w:r>
          </w:p>
        </w:tc>
      </w:tr>
    </w:tbl>
    <w:p w14:paraId="33049D3E" w14:textId="77777777" w:rsidR="00861C79" w:rsidRPr="0023786A" w:rsidRDefault="00861C79" w:rsidP="00861C79">
      <w:pPr>
        <w:pStyle w:val="BodyText"/>
        <w:jc w:val="center"/>
      </w:pPr>
    </w:p>
    <w:p w14:paraId="5188765D" w14:textId="3E568EAB" w:rsidR="00861C79" w:rsidRPr="0023786A" w:rsidRDefault="00924114" w:rsidP="00924114">
      <w:pPr>
        <w:pStyle w:val="Heading1"/>
        <w:rPr>
          <w:rFonts w:eastAsiaTheme="minorHAnsi"/>
        </w:rPr>
      </w:pPr>
      <w:bookmarkStart w:id="93" w:name="_Toc344902628"/>
      <w:bookmarkStart w:id="94" w:name="_Toc449344187"/>
      <w:r w:rsidRPr="0023786A">
        <w:rPr>
          <w:rFonts w:eastAsiaTheme="minorHAnsi"/>
          <w:caps w:val="0"/>
        </w:rPr>
        <w:lastRenderedPageBreak/>
        <w:t>SPECIFIC COURSE RELATED TEACHING AIDS</w:t>
      </w:r>
      <w:bookmarkEnd w:id="93"/>
      <w:bookmarkEnd w:id="94"/>
    </w:p>
    <w:p w14:paraId="618F4786" w14:textId="77777777" w:rsidR="00924114" w:rsidRPr="0023786A" w:rsidRDefault="00924114" w:rsidP="00924114">
      <w:pPr>
        <w:pStyle w:val="Heading1separatationline"/>
      </w:pPr>
    </w:p>
    <w:p w14:paraId="434EC44E" w14:textId="77777777" w:rsidR="00BB29BE" w:rsidRPr="00C03071" w:rsidRDefault="00BB29BE" w:rsidP="00BB29BE">
      <w:pPr>
        <w:pStyle w:val="List1"/>
        <w:rPr>
          <w:ins w:id="95" w:author="Kevin Gregory" w:date="2021-02-09T16:10:00Z"/>
        </w:rPr>
      </w:pPr>
      <w:ins w:id="96" w:author="Kevin Gregory" w:date="2021-02-09T16:10:00Z">
        <w:r w:rsidRPr="00C03071">
          <w:t xml:space="preserve">Classrooms should be equipped with </w:t>
        </w:r>
        <w:r>
          <w:t xml:space="preserve">appropriate teaching aids </w:t>
        </w:r>
        <w:r w:rsidRPr="00C03071">
          <w:t>to enable presentation of the subject matter.</w:t>
        </w:r>
      </w:ins>
    </w:p>
    <w:p w14:paraId="3FCDBC74" w14:textId="68618219" w:rsidR="00BB29BE" w:rsidRDefault="00BB29BE" w:rsidP="00BB29BE">
      <w:pPr>
        <w:pStyle w:val="List1"/>
        <w:rPr>
          <w:ins w:id="97" w:author="Kevin Gregory" w:date="2021-02-09T16:11:00Z"/>
        </w:rPr>
      </w:pPr>
      <w:ins w:id="98" w:author="Kevin Gregory" w:date="2021-02-09T16:10:00Z">
        <w:r w:rsidRPr="00C03071">
          <w:t xml:space="preserve">Copies of a large </w:t>
        </w:r>
        <w:r>
          <w:t xml:space="preserve">and medium </w:t>
        </w:r>
        <w:r w:rsidRPr="00C03071">
          <w:t xml:space="preserve">scale nautical chart of </w:t>
        </w:r>
      </w:ins>
      <w:ins w:id="99" w:author="Kevin Gregory" w:date="2021-02-09T16:11:00Z">
        <w:r>
          <w:t>a relevant</w:t>
        </w:r>
      </w:ins>
      <w:ins w:id="100" w:author="Kevin Gregory" w:date="2021-02-09T16:10:00Z">
        <w:r w:rsidRPr="00C03071">
          <w:t xml:space="preserve"> coastal area.</w:t>
        </w:r>
      </w:ins>
    </w:p>
    <w:p w14:paraId="4183B60D" w14:textId="1A7F0397" w:rsidR="00BB29BE" w:rsidRDefault="00BB29BE">
      <w:pPr>
        <w:pStyle w:val="List1"/>
        <w:rPr>
          <w:ins w:id="101" w:author="Kevin Gregory" w:date="2021-02-09T16:10:00Z"/>
        </w:rPr>
        <w:pPrChange w:id="102" w:author="Kevin Gregory" w:date="2021-02-09T16:11:00Z">
          <w:pPr>
            <w:pStyle w:val="BodyText"/>
          </w:pPr>
        </w:pPrChange>
      </w:pPr>
      <w:ins w:id="103" w:author="Kevin Gregory" w:date="2021-02-09T16:11:00Z">
        <w:r w:rsidRPr="0023786A">
          <w:t>A model of a buoy in a water tank should be considered as a valuable teaching aid.</w:t>
        </w:r>
      </w:ins>
    </w:p>
    <w:p w14:paraId="7B31BE79" w14:textId="6FFAE63A" w:rsidR="00861C79" w:rsidRPr="0023786A" w:rsidDel="00BB29BE" w:rsidRDefault="00861C79" w:rsidP="00861C79">
      <w:pPr>
        <w:pStyle w:val="BodyText"/>
        <w:rPr>
          <w:del w:id="104" w:author="Kevin Gregory" w:date="2021-02-09T16:11:00Z"/>
        </w:rPr>
      </w:pPr>
      <w:del w:id="105" w:author="Kevin Gregory" w:date="2021-02-09T16:11:00Z">
        <w:r w:rsidRPr="0023786A" w:rsidDel="00BB29BE">
          <w:delText xml:space="preserve">This course will be classroom based. </w:delText>
        </w:r>
        <w:r w:rsidR="0050042A" w:rsidDel="00BB29BE">
          <w:delText xml:space="preserve"> </w:delText>
        </w:r>
        <w:r w:rsidRPr="0023786A" w:rsidDel="00BB29BE">
          <w:delText>Classrooms should be equipped with blackboards, whiteboards, and overhead projectors to enable presentation of the subject matter.</w:delText>
        </w:r>
      </w:del>
    </w:p>
    <w:p w14:paraId="3E652F5A" w14:textId="43811970" w:rsidR="00861C79" w:rsidRPr="0023786A" w:rsidDel="00BB29BE" w:rsidRDefault="00861C79" w:rsidP="00861C79">
      <w:pPr>
        <w:pStyle w:val="BodyText"/>
        <w:rPr>
          <w:del w:id="106" w:author="Kevin Gregory" w:date="2021-02-09T16:11:00Z"/>
        </w:rPr>
      </w:pPr>
      <w:del w:id="107" w:author="Kevin Gregory" w:date="2021-02-09T16:11:00Z">
        <w:r w:rsidRPr="0023786A" w:rsidDel="00BB29BE">
          <w:delText>A regional medium and large scale chart should be provided.</w:delText>
        </w:r>
      </w:del>
    </w:p>
    <w:p w14:paraId="4AD6723A" w14:textId="3D015C90" w:rsidR="00861C79" w:rsidRPr="0023786A" w:rsidRDefault="00861C79" w:rsidP="00861C79">
      <w:pPr>
        <w:pStyle w:val="BodyText"/>
      </w:pPr>
      <w:del w:id="108" w:author="Kevin Gregory" w:date="2021-02-09T16:11:00Z">
        <w:r w:rsidRPr="0023786A" w:rsidDel="00BB29BE">
          <w:delText>A model of a buoy in a water tank should be considered as a valuable teaching aid.</w:delText>
        </w:r>
      </w:del>
    </w:p>
    <w:p w14:paraId="1FE8EF71" w14:textId="4F19D879" w:rsidR="00861C79" w:rsidRPr="0023786A" w:rsidRDefault="00924114" w:rsidP="00924114">
      <w:pPr>
        <w:pStyle w:val="Heading1"/>
      </w:pPr>
      <w:bookmarkStart w:id="109" w:name="_Toc449344188"/>
      <w:r w:rsidRPr="0023786A">
        <w:t>ACRONYMS</w:t>
      </w:r>
      <w:bookmarkEnd w:id="109"/>
    </w:p>
    <w:p w14:paraId="37623F0E" w14:textId="77777777" w:rsidR="00924114" w:rsidRPr="0023786A" w:rsidRDefault="00924114" w:rsidP="00924114">
      <w:pPr>
        <w:pStyle w:val="Heading1separatationline"/>
      </w:pPr>
    </w:p>
    <w:p w14:paraId="6BDCA125" w14:textId="77777777" w:rsidR="00496E00" w:rsidRPr="0023786A" w:rsidRDefault="00496E00" w:rsidP="00496E00">
      <w:pPr>
        <w:pStyle w:val="BodyText"/>
      </w:pPr>
      <w:r w:rsidRPr="0023786A">
        <w:t>To assist in the use of this model course, the following acronyms have been used:</w:t>
      </w:r>
    </w:p>
    <w:p w14:paraId="0A1EEAD3" w14:textId="77777777" w:rsidR="00496E00" w:rsidRPr="0023786A" w:rsidRDefault="00496E00" w:rsidP="00496E00">
      <w:pPr>
        <w:pStyle w:val="Acronym"/>
      </w:pPr>
      <w:proofErr w:type="spellStart"/>
      <w:r w:rsidRPr="0023786A">
        <w:t>AtoN</w:t>
      </w:r>
      <w:proofErr w:type="spellEnd"/>
      <w:r w:rsidRPr="0023786A">
        <w:tab/>
        <w:t>Aid(s) to Navigation</w:t>
      </w:r>
    </w:p>
    <w:p w14:paraId="18AE45C7" w14:textId="70B7A441" w:rsidR="00467EE6" w:rsidRPr="0023786A" w:rsidRDefault="00467EE6" w:rsidP="00496E00">
      <w:pPr>
        <w:pStyle w:val="Acronym"/>
      </w:pPr>
      <w:r w:rsidRPr="0023786A">
        <w:t>GPS</w:t>
      </w:r>
      <w:r w:rsidRPr="0023786A">
        <w:tab/>
        <w:t>Global Positioning System</w:t>
      </w:r>
    </w:p>
    <w:p w14:paraId="6C3966CF" w14:textId="77777777" w:rsidR="00496E00" w:rsidRPr="0023786A" w:rsidRDefault="00496E00" w:rsidP="00496E00">
      <w:pPr>
        <w:pStyle w:val="Acronym"/>
      </w:pPr>
      <w:r w:rsidRPr="0023786A">
        <w:t>IALA</w:t>
      </w:r>
      <w:r w:rsidRPr="0023786A">
        <w:tab/>
        <w:t>International Association of Marine Aids to Navigation and Lighthouse Authorities</w:t>
      </w:r>
    </w:p>
    <w:p w14:paraId="712A0802" w14:textId="5E3AE5C3" w:rsidR="00496E00" w:rsidRPr="0023786A" w:rsidRDefault="00496E00" w:rsidP="00496E00">
      <w:pPr>
        <w:pStyle w:val="Acronym"/>
      </w:pPr>
      <w:del w:id="110" w:author="Kevin Gregory" w:date="2021-02-10T10:59:00Z">
        <w:r w:rsidRPr="0023786A" w:rsidDel="0008074F">
          <w:delText>L</w:delText>
        </w:r>
        <w:r w:rsidRPr="0023786A" w:rsidDel="0008074F">
          <w:tab/>
          <w:delText>Level</w:delText>
        </w:r>
      </w:del>
    </w:p>
    <w:p w14:paraId="74823BD2" w14:textId="77777777" w:rsidR="00496E00" w:rsidRPr="0023786A" w:rsidRDefault="00496E00" w:rsidP="00496E00">
      <w:pPr>
        <w:pStyle w:val="Acronym"/>
      </w:pPr>
      <w:r w:rsidRPr="0023786A">
        <w:t>MBS</w:t>
      </w:r>
      <w:r w:rsidRPr="0023786A">
        <w:tab/>
        <w:t>IALA Maritime Buoyage System</w:t>
      </w:r>
    </w:p>
    <w:p w14:paraId="3606BFA1" w14:textId="77777777" w:rsidR="00496E00" w:rsidRPr="0023786A" w:rsidRDefault="00496E00" w:rsidP="00496E00">
      <w:pPr>
        <w:pStyle w:val="Acronym"/>
      </w:pPr>
      <w:r w:rsidRPr="0023786A">
        <w:t>SOLAS</w:t>
      </w:r>
      <w:r w:rsidRPr="0023786A">
        <w:tab/>
      </w:r>
      <w:r w:rsidRPr="0023786A">
        <w:rPr>
          <w:rFonts w:cs="Arial"/>
          <w:bCs/>
          <w:color w:val="000000" w:themeColor="text1"/>
        </w:rPr>
        <w:t>International Convention for the Safety of Life at Sea, 1974 (as amended)</w:t>
      </w:r>
    </w:p>
    <w:p w14:paraId="2D927260" w14:textId="3BF250AA" w:rsidR="00924114" w:rsidRPr="0023786A" w:rsidRDefault="00496E00" w:rsidP="00496E00">
      <w:pPr>
        <w:pStyle w:val="Acronym"/>
      </w:pPr>
      <w:r w:rsidRPr="0023786A">
        <w:t>WWA</w:t>
      </w:r>
      <w:r w:rsidRPr="0023786A">
        <w:tab/>
        <w:t>World Wide Academy</w:t>
      </w:r>
    </w:p>
    <w:p w14:paraId="0C434AAE" w14:textId="77777777" w:rsidR="0077113B" w:rsidRPr="0023786A" w:rsidRDefault="0077113B" w:rsidP="0077113B">
      <w:pPr>
        <w:pStyle w:val="Heading1"/>
      </w:pPr>
      <w:bookmarkStart w:id="111" w:name="_Toc449012679"/>
      <w:bookmarkStart w:id="112" w:name="_Toc449344189"/>
      <w:bookmarkStart w:id="113" w:name="_Toc322529522"/>
      <w:bookmarkStart w:id="114" w:name="_Toc322529571"/>
      <w:bookmarkStart w:id="115" w:name="_Toc344902629"/>
      <w:r w:rsidRPr="0023786A">
        <w:rPr>
          <w:caps w:val="0"/>
        </w:rPr>
        <w:t>DEFINITIONS</w:t>
      </w:r>
      <w:bookmarkEnd w:id="111"/>
      <w:bookmarkEnd w:id="112"/>
    </w:p>
    <w:p w14:paraId="0C94B02F" w14:textId="77777777" w:rsidR="0077113B" w:rsidRPr="0023786A" w:rsidRDefault="0077113B" w:rsidP="0077113B">
      <w:pPr>
        <w:pStyle w:val="Heading1separatationline"/>
      </w:pPr>
    </w:p>
    <w:p w14:paraId="4BBD5B50" w14:textId="016DB9C2" w:rsidR="0077113B" w:rsidRPr="0023786A" w:rsidRDefault="0077113B" w:rsidP="0077113B">
      <w:pPr>
        <w:pStyle w:val="BodyText"/>
        <w:rPr>
          <w:color w:val="00558C" w:themeColor="accent1"/>
          <w:u w:val="single"/>
        </w:rPr>
      </w:pPr>
      <w:r w:rsidRPr="0023786A">
        <w:t xml:space="preserve">The definition of terms used in this </w:t>
      </w:r>
      <w:del w:id="116" w:author="Kevin Gregory" w:date="2021-02-09T16:12:00Z">
        <w:r w:rsidRPr="0023786A" w:rsidDel="00BB29BE">
          <w:delText xml:space="preserve">Guideline </w:delText>
        </w:r>
      </w:del>
      <w:ins w:id="117" w:author="Kevin Gregory" w:date="2021-02-09T16:12:00Z">
        <w:r w:rsidR="00BB29BE">
          <w:t>Model Course</w:t>
        </w:r>
        <w:r w:rsidR="00BB29BE" w:rsidRPr="0023786A">
          <w:t xml:space="preserve"> </w:t>
        </w:r>
      </w:ins>
      <w:r w:rsidRPr="0023786A">
        <w:t xml:space="preserve">can be found in the International Dictionary of Marine Aids to Navigation (IALA Dictionary) at </w:t>
      </w:r>
      <w:hyperlink r:id="rId22" w:history="1">
        <w:r w:rsidRPr="0023786A">
          <w:rPr>
            <w:rStyle w:val="Hyperlink"/>
          </w:rPr>
          <w:t>http://www.iala-aism.org/wiki/dictionary</w:t>
        </w:r>
      </w:hyperlink>
    </w:p>
    <w:p w14:paraId="463689C2" w14:textId="6F49381F" w:rsidR="00861C79" w:rsidRPr="0023786A" w:rsidRDefault="00924114" w:rsidP="00924114">
      <w:pPr>
        <w:pStyle w:val="Heading1"/>
        <w:rPr>
          <w:rFonts w:eastAsiaTheme="minorHAnsi"/>
          <w:caps w:val="0"/>
        </w:rPr>
      </w:pPr>
      <w:bookmarkStart w:id="118" w:name="_Toc449344190"/>
      <w:r w:rsidRPr="0023786A">
        <w:rPr>
          <w:rFonts w:eastAsiaTheme="minorHAnsi"/>
          <w:caps w:val="0"/>
        </w:rPr>
        <w:t>REFERENCES</w:t>
      </w:r>
      <w:bookmarkEnd w:id="113"/>
      <w:bookmarkEnd w:id="114"/>
      <w:bookmarkEnd w:id="115"/>
      <w:bookmarkEnd w:id="118"/>
    </w:p>
    <w:p w14:paraId="04CE7826" w14:textId="77777777" w:rsidR="00924114" w:rsidRPr="0023786A" w:rsidRDefault="00924114" w:rsidP="00924114">
      <w:pPr>
        <w:pStyle w:val="Heading1separatationline"/>
      </w:pPr>
    </w:p>
    <w:p w14:paraId="4C582D59" w14:textId="6432EE77" w:rsidR="00861C79" w:rsidRDefault="00861C79" w:rsidP="00861C79">
      <w:pPr>
        <w:pStyle w:val="BodyText"/>
        <w:rPr>
          <w:ins w:id="119" w:author="Kevin Gregory" w:date="2021-02-09T16:12:00Z"/>
        </w:rPr>
      </w:pPr>
      <w:del w:id="120" w:author="Kevin Gregory" w:date="2021-02-17T15:09:00Z">
        <w:r w:rsidRPr="0023786A" w:rsidDel="007D6D96">
          <w:delText>In addition to any specific references required by the Competent Authority, the</w:delText>
        </w:r>
      </w:del>
      <w:ins w:id="121" w:author="Kevin Gregory" w:date="2021-02-17T15:09:00Z">
        <w:r w:rsidR="007D6D96">
          <w:t>The</w:t>
        </w:r>
      </w:ins>
      <w:r w:rsidRPr="0023786A">
        <w:t xml:space="preserve"> following material is relevant to this course:</w:t>
      </w:r>
    </w:p>
    <w:p w14:paraId="4388919A" w14:textId="77777777" w:rsidR="00BB29BE" w:rsidRPr="00C03071" w:rsidRDefault="00BB29BE">
      <w:pPr>
        <w:pStyle w:val="List1"/>
        <w:numPr>
          <w:ilvl w:val="0"/>
          <w:numId w:val="30"/>
        </w:numPr>
        <w:rPr>
          <w:ins w:id="122" w:author="Kevin Gregory" w:date="2021-02-09T16:12:00Z"/>
        </w:rPr>
        <w:pPrChange w:id="123" w:author="Kevin Gregory" w:date="2021-02-09T16:22:00Z">
          <w:pPr>
            <w:pStyle w:val="List1"/>
          </w:pPr>
        </w:pPrChange>
      </w:pPr>
      <w:ins w:id="124" w:author="Kevin Gregory" w:date="2021-02-09T16:12:00Z">
        <w:r w:rsidRPr="00C03071">
          <w:t>IALA NAVGUIDE.</w:t>
        </w:r>
      </w:ins>
    </w:p>
    <w:p w14:paraId="69468ECB" w14:textId="0B28D562" w:rsidR="00BB29BE" w:rsidRDefault="00BB29BE" w:rsidP="00BB29BE">
      <w:pPr>
        <w:pStyle w:val="List1"/>
        <w:outlineLvl w:val="0"/>
        <w:rPr>
          <w:ins w:id="125" w:author="Kevin Gregory" w:date="2021-02-09T16:16:00Z"/>
        </w:rPr>
      </w:pPr>
      <w:bookmarkStart w:id="126" w:name="_Hlk63769712"/>
      <w:bookmarkStart w:id="127" w:name="_Hlk64466921"/>
      <w:ins w:id="128" w:author="Kevin Gregory" w:date="2021-02-09T16:12:00Z">
        <w:r w:rsidRPr="00781309">
          <w:t xml:space="preserve">IALA Recommendation R1001 on the </w:t>
        </w:r>
        <w:r w:rsidRPr="00C03071">
          <w:t>IALA Maritime Buoyage System (MBS).</w:t>
        </w:r>
      </w:ins>
    </w:p>
    <w:bookmarkEnd w:id="127"/>
    <w:p w14:paraId="6B94C96D" w14:textId="53FC2FA4" w:rsidR="00DA77ED" w:rsidRPr="0023786A" w:rsidRDefault="00DA77ED" w:rsidP="00DA77ED">
      <w:pPr>
        <w:pStyle w:val="List1"/>
        <w:rPr>
          <w:ins w:id="129" w:author="Kevin Gregory" w:date="2021-02-09T16:16:00Z"/>
        </w:rPr>
      </w:pPr>
      <w:ins w:id="130" w:author="Kevin Gregory" w:date="2021-02-09T16:16:00Z">
        <w:r w:rsidRPr="0023786A">
          <w:t xml:space="preserve">IALA Recommendation </w:t>
        </w:r>
        <w:r>
          <w:t>R0107</w:t>
        </w:r>
        <w:r w:rsidRPr="0023786A">
          <w:t xml:space="preserve"> on Moorings for Floating Aids to Navigation</w:t>
        </w:r>
        <w:r>
          <w:t>.</w:t>
        </w:r>
      </w:ins>
    </w:p>
    <w:p w14:paraId="0E90308A" w14:textId="48690786" w:rsidR="00DA77ED" w:rsidRPr="0023786A" w:rsidRDefault="00DA77ED" w:rsidP="00DA77ED">
      <w:pPr>
        <w:pStyle w:val="List1"/>
        <w:rPr>
          <w:ins w:id="131" w:author="Kevin Gregory" w:date="2021-02-09T16:17:00Z"/>
        </w:rPr>
      </w:pPr>
      <w:ins w:id="132" w:author="Kevin Gregory" w:date="2021-02-09T16:17:00Z">
        <w:r w:rsidRPr="0023786A">
          <w:t xml:space="preserve">IALA Recommendation </w:t>
        </w:r>
        <w:r>
          <w:t>R0118 on</w:t>
        </w:r>
        <w:r w:rsidRPr="0023786A">
          <w:t xml:space="preserve"> the Recording of Aids to Navigation Positions</w:t>
        </w:r>
        <w:r>
          <w:t>.</w:t>
        </w:r>
      </w:ins>
    </w:p>
    <w:p w14:paraId="388EBADD" w14:textId="7D873E30" w:rsidR="00DA77ED" w:rsidRDefault="00DA77ED">
      <w:pPr>
        <w:pStyle w:val="List1"/>
        <w:rPr>
          <w:ins w:id="133" w:author="Kevin Gregory" w:date="2021-02-09T16:12:00Z"/>
        </w:rPr>
        <w:pPrChange w:id="134" w:author="Kevin Gregory" w:date="2021-02-09T16:22:00Z">
          <w:pPr>
            <w:pStyle w:val="List1"/>
            <w:outlineLvl w:val="0"/>
          </w:pPr>
        </w:pPrChange>
      </w:pPr>
      <w:ins w:id="135" w:author="Kevin Gregory" w:date="2021-02-09T16:20:00Z">
        <w:r w:rsidRPr="0023786A">
          <w:t>IALA Guideline 1066 on the Design of Floating Aid to Navigation Moorings</w:t>
        </w:r>
        <w:r>
          <w:t>.</w:t>
        </w:r>
      </w:ins>
    </w:p>
    <w:bookmarkEnd w:id="126"/>
    <w:p w14:paraId="20297854" w14:textId="77777777" w:rsidR="00BB29BE" w:rsidRPr="0023786A" w:rsidRDefault="00BB29BE" w:rsidP="00861C79">
      <w:pPr>
        <w:pStyle w:val="BodyText"/>
      </w:pPr>
    </w:p>
    <w:p w14:paraId="64758131" w14:textId="320EB5E9" w:rsidR="0050042A" w:rsidRPr="0023786A" w:rsidDel="00BB29BE" w:rsidRDefault="0050042A" w:rsidP="0050042A">
      <w:pPr>
        <w:pStyle w:val="Bullet1"/>
        <w:rPr>
          <w:del w:id="136" w:author="Kevin Gregory" w:date="2021-02-09T16:12:00Z"/>
        </w:rPr>
      </w:pPr>
      <w:del w:id="137" w:author="Kevin Gregory" w:date="2021-02-09T16:12:00Z">
        <w:r w:rsidRPr="0023786A" w:rsidDel="00BB29BE">
          <w:delText>IALA NAVGUIDE</w:delText>
        </w:r>
        <w:r w:rsidDel="00BB29BE">
          <w:delText>.</w:delText>
        </w:r>
      </w:del>
    </w:p>
    <w:p w14:paraId="0AEA25CC" w14:textId="37E8F687" w:rsidR="0050042A" w:rsidRPr="0023786A" w:rsidDel="00BB29BE" w:rsidRDefault="0050042A" w:rsidP="0050042A">
      <w:pPr>
        <w:pStyle w:val="Bullet1"/>
        <w:rPr>
          <w:del w:id="138" w:author="Kevin Gregory" w:date="2021-02-09T16:12:00Z"/>
        </w:rPr>
      </w:pPr>
      <w:del w:id="139" w:author="Kevin Gregory" w:date="2021-02-09T16:12:00Z">
        <w:r w:rsidRPr="0023786A" w:rsidDel="00BB29BE">
          <w:delText>IALA MBS</w:delText>
        </w:r>
        <w:r w:rsidDel="00BB29BE">
          <w:delText>.</w:delText>
        </w:r>
      </w:del>
    </w:p>
    <w:p w14:paraId="6DD095FB" w14:textId="1963F685" w:rsidR="00861C79" w:rsidRPr="0023786A" w:rsidDel="00DA77ED" w:rsidRDefault="00861C79" w:rsidP="00924114">
      <w:pPr>
        <w:pStyle w:val="Bullet1"/>
        <w:rPr>
          <w:del w:id="140" w:author="Kevin Gregory" w:date="2021-02-09T16:16:00Z"/>
        </w:rPr>
      </w:pPr>
      <w:del w:id="141" w:author="Kevin Gregory" w:date="2021-02-09T16:16:00Z">
        <w:r w:rsidRPr="0023786A" w:rsidDel="00DA77ED">
          <w:delText>IALA Recommendation E-107 on Moorings for Floating Aids to Navigation</w:delText>
        </w:r>
        <w:r w:rsidR="0050042A" w:rsidDel="00DA77ED">
          <w:delText>.</w:delText>
        </w:r>
      </w:del>
    </w:p>
    <w:p w14:paraId="7616B88A" w14:textId="721CAF28" w:rsidR="00861C79" w:rsidRPr="0023786A" w:rsidDel="00DA77ED" w:rsidRDefault="00861C79" w:rsidP="00924114">
      <w:pPr>
        <w:pStyle w:val="Bullet1"/>
        <w:rPr>
          <w:del w:id="142" w:author="Kevin Gregory" w:date="2021-02-09T16:17:00Z"/>
        </w:rPr>
      </w:pPr>
      <w:del w:id="143" w:author="Kevin Gregory" w:date="2021-02-09T16:17:00Z">
        <w:r w:rsidRPr="0023786A" w:rsidDel="00DA77ED">
          <w:delText>IALA Recommendation O-118 for the Recording of Aids to Navigation Positions</w:delText>
        </w:r>
        <w:r w:rsidR="0050042A" w:rsidDel="00DA77ED">
          <w:delText>.</w:delText>
        </w:r>
      </w:del>
    </w:p>
    <w:p w14:paraId="60B277CC" w14:textId="77E47486" w:rsidR="00861C79" w:rsidRPr="0023786A" w:rsidDel="00DA77ED" w:rsidRDefault="00861C79" w:rsidP="00924114">
      <w:pPr>
        <w:pStyle w:val="Bullet1"/>
        <w:rPr>
          <w:del w:id="144" w:author="Kevin Gregory" w:date="2021-02-09T16:19:00Z"/>
        </w:rPr>
      </w:pPr>
      <w:del w:id="145" w:author="Kevin Gregory" w:date="2021-02-09T16:19:00Z">
        <w:r w:rsidRPr="0023786A" w:rsidDel="00DA77ED">
          <w:delText>IALA Recommendation O-104 on ‘Off Station’ signals for Major Floating Aids</w:delText>
        </w:r>
        <w:r w:rsidR="0050042A" w:rsidDel="00DA77ED">
          <w:delText>.</w:delText>
        </w:r>
      </w:del>
    </w:p>
    <w:p w14:paraId="39AABC14" w14:textId="212A0E3B" w:rsidR="00861C79" w:rsidRPr="0023786A" w:rsidDel="00DA77ED" w:rsidRDefault="00861C79" w:rsidP="00924114">
      <w:pPr>
        <w:pStyle w:val="Bullet1"/>
        <w:rPr>
          <w:del w:id="146" w:author="Kevin Gregory" w:date="2021-02-09T16:20:00Z"/>
        </w:rPr>
      </w:pPr>
      <w:del w:id="147" w:author="Kevin Gregory" w:date="2021-02-09T16:20:00Z">
        <w:r w:rsidRPr="0023786A" w:rsidDel="00DA77ED">
          <w:lastRenderedPageBreak/>
          <w:delText>IALA Guideline 1066 on the Design of Floating Aid to Navigation Moorings</w:delText>
        </w:r>
        <w:r w:rsidR="0050042A" w:rsidDel="00DA77ED">
          <w:delText>.</w:delText>
        </w:r>
      </w:del>
    </w:p>
    <w:p w14:paraId="6093135C" w14:textId="77777777" w:rsidR="00924114" w:rsidRPr="0023786A" w:rsidRDefault="00924114">
      <w:pPr>
        <w:spacing w:after="200" w:line="276" w:lineRule="auto"/>
        <w:rPr>
          <w:b/>
          <w:caps/>
          <w:color w:val="009FDF"/>
          <w:sz w:val="32"/>
        </w:rPr>
      </w:pPr>
      <w:bookmarkStart w:id="148" w:name="_Toc322529523"/>
      <w:bookmarkStart w:id="149" w:name="_Toc322529572"/>
      <w:bookmarkStart w:id="150" w:name="_Toc344902630"/>
      <w:r w:rsidRPr="0023786A">
        <w:br w:type="page"/>
      </w:r>
    </w:p>
    <w:p w14:paraId="61F0ADD5" w14:textId="4E0CEAA8" w:rsidR="00861C79" w:rsidRPr="0023786A" w:rsidRDefault="00861C79" w:rsidP="00924114">
      <w:pPr>
        <w:pStyle w:val="Part"/>
      </w:pPr>
      <w:r w:rsidRPr="0023786A">
        <w:lastRenderedPageBreak/>
        <w:t xml:space="preserve"> </w:t>
      </w:r>
      <w:bookmarkStart w:id="151" w:name="_Toc449344191"/>
      <w:r w:rsidRPr="0023786A">
        <w:t>- TEACHING MODULES</w:t>
      </w:r>
      <w:bookmarkEnd w:id="148"/>
      <w:bookmarkEnd w:id="149"/>
      <w:bookmarkEnd w:id="150"/>
      <w:bookmarkEnd w:id="151"/>
    </w:p>
    <w:p w14:paraId="6949AF86" w14:textId="016332E1" w:rsidR="00861C79" w:rsidRPr="0023786A" w:rsidRDefault="00924114" w:rsidP="00B46AFE">
      <w:pPr>
        <w:pStyle w:val="Heading1"/>
        <w:numPr>
          <w:ilvl w:val="0"/>
          <w:numId w:val="24"/>
        </w:numPr>
        <w:rPr>
          <w:rFonts w:eastAsiaTheme="minorHAnsi"/>
        </w:rPr>
      </w:pPr>
      <w:bookmarkStart w:id="152" w:name="_Toc322529524"/>
      <w:bookmarkStart w:id="153" w:name="_Toc322529573"/>
      <w:bookmarkStart w:id="154" w:name="_Toc344902631"/>
      <w:bookmarkStart w:id="155" w:name="_Toc449344192"/>
      <w:r w:rsidRPr="0023786A">
        <w:rPr>
          <w:rFonts w:eastAsiaTheme="minorHAnsi"/>
          <w:caps w:val="0"/>
        </w:rPr>
        <w:t xml:space="preserve">MODULE </w:t>
      </w:r>
      <w:bookmarkEnd w:id="152"/>
      <w:bookmarkEnd w:id="153"/>
      <w:r w:rsidRPr="0023786A">
        <w:rPr>
          <w:rFonts w:eastAsiaTheme="minorHAnsi"/>
          <w:caps w:val="0"/>
        </w:rPr>
        <w:t>1 - AN INTRODUCTION TO BUOY POSITIONS AT SEA</w:t>
      </w:r>
      <w:bookmarkEnd w:id="154"/>
      <w:bookmarkEnd w:id="155"/>
    </w:p>
    <w:p w14:paraId="7E7D865A" w14:textId="77777777" w:rsidR="00924114" w:rsidRPr="0023786A" w:rsidRDefault="00924114" w:rsidP="00924114">
      <w:pPr>
        <w:pStyle w:val="Heading1separatationline"/>
      </w:pPr>
    </w:p>
    <w:p w14:paraId="4ADF9E24" w14:textId="708B56E9" w:rsidR="00861C79" w:rsidRPr="0023786A" w:rsidRDefault="00861C79" w:rsidP="00924114">
      <w:pPr>
        <w:pStyle w:val="Heading2"/>
      </w:pPr>
      <w:bookmarkStart w:id="156" w:name="_Toc344902632"/>
      <w:bookmarkStart w:id="157" w:name="_Toc449344193"/>
      <w:r w:rsidRPr="0023786A">
        <w:t>Scope</w:t>
      </w:r>
      <w:bookmarkEnd w:id="156"/>
      <w:bookmarkEnd w:id="157"/>
    </w:p>
    <w:p w14:paraId="2C921119" w14:textId="77777777" w:rsidR="00924114" w:rsidRPr="0023786A" w:rsidRDefault="00924114" w:rsidP="00924114">
      <w:pPr>
        <w:pStyle w:val="Heading2separationline"/>
      </w:pPr>
    </w:p>
    <w:p w14:paraId="7FC2AB95" w14:textId="77777777" w:rsidR="00861C79" w:rsidRPr="0023786A" w:rsidRDefault="00861C79" w:rsidP="00861C79">
      <w:pPr>
        <w:pStyle w:val="BodyText"/>
      </w:pPr>
      <w:r w:rsidRPr="0023786A">
        <w:t>This module describes how the positions of buoys are determined and reported.</w:t>
      </w:r>
    </w:p>
    <w:p w14:paraId="6A3D7188" w14:textId="77777777" w:rsidR="00861C79" w:rsidRPr="0023786A" w:rsidRDefault="00861C79" w:rsidP="00924114">
      <w:pPr>
        <w:pStyle w:val="Heading2"/>
        <w:rPr>
          <w:rFonts w:eastAsiaTheme="minorHAnsi"/>
        </w:rPr>
      </w:pPr>
      <w:bookmarkStart w:id="158" w:name="_Toc449344194"/>
      <w:r w:rsidRPr="0023786A">
        <w:rPr>
          <w:rFonts w:eastAsiaTheme="minorHAnsi"/>
        </w:rPr>
        <w:t>Learning Objective</w:t>
      </w:r>
      <w:bookmarkEnd w:id="158"/>
    </w:p>
    <w:p w14:paraId="7AA6A7A6" w14:textId="77777777" w:rsidR="00924114" w:rsidRPr="0023786A" w:rsidRDefault="00924114" w:rsidP="00924114">
      <w:pPr>
        <w:pStyle w:val="Heading2separationline"/>
      </w:pPr>
    </w:p>
    <w:p w14:paraId="523958BB" w14:textId="667A74A7" w:rsidR="00861C79" w:rsidRPr="0023786A" w:rsidRDefault="00861C79" w:rsidP="00861C79">
      <w:pPr>
        <w:pStyle w:val="BodyText"/>
      </w:pPr>
      <w:r w:rsidRPr="0023786A">
        <w:t xml:space="preserve">To gain a </w:t>
      </w:r>
      <w:r w:rsidRPr="00BB29BE">
        <w:rPr>
          <w:bCs/>
          <w:rPrChange w:id="159" w:author="Kevin Gregory" w:date="2021-02-09T16:12:00Z">
            <w:rPr>
              <w:b/>
            </w:rPr>
          </w:rPrChange>
        </w:rPr>
        <w:t>basic</w:t>
      </w:r>
      <w:r w:rsidRPr="0023786A">
        <w:t xml:space="preserve"> understanding of how the positions of buoys are fixed before their positions are reported using a standard format.</w:t>
      </w:r>
    </w:p>
    <w:p w14:paraId="7D0DCE1A" w14:textId="77777777" w:rsidR="00861C79" w:rsidRPr="0023786A" w:rsidRDefault="00861C79" w:rsidP="00924114">
      <w:pPr>
        <w:pStyle w:val="Heading2"/>
        <w:rPr>
          <w:rFonts w:eastAsiaTheme="minorHAnsi"/>
        </w:rPr>
      </w:pPr>
      <w:bookmarkStart w:id="160" w:name="_Toc449344195"/>
      <w:r w:rsidRPr="0023786A">
        <w:rPr>
          <w:rFonts w:eastAsiaTheme="minorHAnsi"/>
        </w:rPr>
        <w:t>Syllabus</w:t>
      </w:r>
      <w:bookmarkEnd w:id="160"/>
    </w:p>
    <w:p w14:paraId="55A38374" w14:textId="77777777" w:rsidR="00924114" w:rsidRPr="0023786A" w:rsidRDefault="00924114" w:rsidP="00924114">
      <w:pPr>
        <w:pStyle w:val="Heading2separationline"/>
      </w:pPr>
    </w:p>
    <w:p w14:paraId="15A8C94A" w14:textId="28475370" w:rsidR="00861C79" w:rsidRPr="0023786A" w:rsidRDefault="00924114" w:rsidP="00924114">
      <w:pPr>
        <w:pStyle w:val="Heading3"/>
      </w:pPr>
      <w:bookmarkStart w:id="161" w:name="_Toc449344196"/>
      <w:r w:rsidRPr="0023786A">
        <w:t xml:space="preserve">Lesson 1 - </w:t>
      </w:r>
      <w:r w:rsidR="00861C79" w:rsidRPr="0023786A">
        <w:t>Geographical Position at Sea</w:t>
      </w:r>
      <w:bookmarkEnd w:id="161"/>
    </w:p>
    <w:p w14:paraId="073EC985" w14:textId="5358A9E8" w:rsidR="00861C79" w:rsidRPr="0023786A" w:rsidRDefault="00861C79">
      <w:pPr>
        <w:pStyle w:val="List1"/>
        <w:numPr>
          <w:ilvl w:val="0"/>
          <w:numId w:val="28"/>
        </w:numPr>
        <w:pPrChange w:id="162" w:author="Kevin Gregory" w:date="2021-02-09T16:12:00Z">
          <w:pPr>
            <w:pStyle w:val="List1"/>
          </w:pPr>
        </w:pPrChange>
      </w:pPr>
      <w:r w:rsidRPr="0023786A">
        <w:t>Latitude and Longitude</w:t>
      </w:r>
      <w:r w:rsidR="00924114" w:rsidRPr="0023786A">
        <w:t>.</w:t>
      </w:r>
    </w:p>
    <w:p w14:paraId="0EC5982F" w14:textId="0B7B084B" w:rsidR="00861C79" w:rsidRPr="0023786A" w:rsidRDefault="00861C79" w:rsidP="00924114">
      <w:pPr>
        <w:pStyle w:val="List1"/>
      </w:pPr>
      <w:r w:rsidRPr="0023786A">
        <w:t>Standard geographical position formats</w:t>
      </w:r>
      <w:r w:rsidR="00924114" w:rsidRPr="0023786A">
        <w:t>.</w:t>
      </w:r>
    </w:p>
    <w:p w14:paraId="4D6C04A3" w14:textId="09F9E504" w:rsidR="00861C79" w:rsidRPr="0023786A" w:rsidRDefault="00861C79" w:rsidP="00924114">
      <w:pPr>
        <w:pStyle w:val="List1"/>
      </w:pPr>
      <w:r w:rsidRPr="0023786A">
        <w:t>The determination of the geographical position of a buoy from a chart</w:t>
      </w:r>
      <w:r w:rsidR="00924114" w:rsidRPr="0023786A">
        <w:t>.</w:t>
      </w:r>
    </w:p>
    <w:p w14:paraId="43FAB895" w14:textId="14232133" w:rsidR="00861C79" w:rsidRPr="0023786A" w:rsidRDefault="00861C79" w:rsidP="00924114">
      <w:pPr>
        <w:pStyle w:val="Heading3"/>
      </w:pPr>
      <w:bookmarkStart w:id="163" w:name="_Toc449344197"/>
      <w:r w:rsidRPr="0023786A">
        <w:t>Lesson 2</w:t>
      </w:r>
      <w:r w:rsidR="00924114" w:rsidRPr="0023786A">
        <w:t xml:space="preserve"> - </w:t>
      </w:r>
      <w:r w:rsidRPr="0023786A">
        <w:t>Methods of fixing a buoy Position</w:t>
      </w:r>
      <w:bookmarkEnd w:id="163"/>
    </w:p>
    <w:p w14:paraId="0487FE08" w14:textId="4CF15C55" w:rsidR="00861C79" w:rsidRPr="0023786A" w:rsidRDefault="00861C79">
      <w:pPr>
        <w:pStyle w:val="List1"/>
        <w:numPr>
          <w:ilvl w:val="0"/>
          <w:numId w:val="29"/>
        </w:numPr>
        <w:pPrChange w:id="164" w:author="Kevin Gregory" w:date="2021-02-09T16:12:00Z">
          <w:pPr>
            <w:pStyle w:val="List1"/>
          </w:pPr>
        </w:pPrChange>
      </w:pPr>
      <w:r w:rsidRPr="0023786A">
        <w:t>The use of hand-held GPS</w:t>
      </w:r>
      <w:r w:rsidR="00B46AFE" w:rsidRPr="0023786A">
        <w:t>.</w:t>
      </w:r>
    </w:p>
    <w:p w14:paraId="70291A79" w14:textId="4EDD535D" w:rsidR="00861C79" w:rsidRDefault="00861C79" w:rsidP="00924114">
      <w:pPr>
        <w:pStyle w:val="List1"/>
        <w:rPr>
          <w:ins w:id="165" w:author="Kevin Gregory" w:date="2021-02-09T16:13:00Z"/>
        </w:rPr>
      </w:pPr>
      <w:r w:rsidRPr="0023786A">
        <w:t>Use of differential GPS receivers to improve accuracy</w:t>
      </w:r>
      <w:r w:rsidR="00B46AFE" w:rsidRPr="0023786A">
        <w:t>.</w:t>
      </w:r>
    </w:p>
    <w:p w14:paraId="1BD3EFCD" w14:textId="75809C1E" w:rsidR="00BB29BE" w:rsidRPr="0023786A" w:rsidRDefault="00BB29BE" w:rsidP="00924114">
      <w:pPr>
        <w:pStyle w:val="List1"/>
      </w:pPr>
      <w:ins w:id="166" w:author="Kevin Gregory" w:date="2021-02-09T16:13:00Z">
        <w:r>
          <w:t>Limitations</w:t>
        </w:r>
      </w:ins>
      <w:ins w:id="167" w:author="Kevin Gregory" w:date="2021-02-09T16:14:00Z">
        <w:r>
          <w:t xml:space="preserve"> of GPS.</w:t>
        </w:r>
      </w:ins>
    </w:p>
    <w:p w14:paraId="73E97C2E" w14:textId="121B349F" w:rsidR="00861C79" w:rsidRPr="0023786A" w:rsidDel="00BB29BE" w:rsidRDefault="00861C79" w:rsidP="00924114">
      <w:pPr>
        <w:pStyle w:val="List1"/>
        <w:rPr>
          <w:del w:id="168" w:author="Kevin Gregory" w:date="2021-02-09T16:13:00Z"/>
        </w:rPr>
      </w:pPr>
      <w:del w:id="169" w:author="Kevin Gregory" w:date="2021-02-09T16:13:00Z">
        <w:r w:rsidRPr="0023786A" w:rsidDel="00BB29BE">
          <w:delText>Use of transits from a vessel</w:delText>
        </w:r>
        <w:r w:rsidR="00B46AFE" w:rsidRPr="0023786A" w:rsidDel="00BB29BE">
          <w:delText>.</w:delText>
        </w:r>
      </w:del>
    </w:p>
    <w:p w14:paraId="5F4DE406" w14:textId="19BB2C09" w:rsidR="00861C79" w:rsidRPr="0023786A" w:rsidRDefault="00861C79" w:rsidP="00924114">
      <w:pPr>
        <w:pStyle w:val="List1"/>
      </w:pPr>
      <w:r w:rsidRPr="0023786A">
        <w:t>Use of remote monitoring</w:t>
      </w:r>
      <w:r w:rsidR="00B46AFE" w:rsidRPr="0023786A">
        <w:t>.</w:t>
      </w:r>
    </w:p>
    <w:p w14:paraId="4A31A900" w14:textId="5A04152A" w:rsidR="00861C79" w:rsidRPr="0023786A" w:rsidRDefault="00644066" w:rsidP="00924114">
      <w:pPr>
        <w:pStyle w:val="Heading1"/>
        <w:rPr>
          <w:rFonts w:eastAsiaTheme="minorHAnsi"/>
        </w:rPr>
      </w:pPr>
      <w:bookmarkStart w:id="170" w:name="_Toc322529525"/>
      <w:bookmarkStart w:id="171" w:name="_Toc322529574"/>
      <w:bookmarkStart w:id="172" w:name="_Toc344902633"/>
      <w:bookmarkStart w:id="173" w:name="_Toc449344198"/>
      <w:r w:rsidRPr="0023786A">
        <w:rPr>
          <w:rFonts w:eastAsiaTheme="minorHAnsi"/>
          <w:caps w:val="0"/>
        </w:rPr>
        <w:t xml:space="preserve">MODULE 2 – </w:t>
      </w:r>
      <w:bookmarkEnd w:id="170"/>
      <w:bookmarkEnd w:id="171"/>
      <w:r w:rsidRPr="0023786A">
        <w:rPr>
          <w:rFonts w:eastAsiaTheme="minorHAnsi"/>
          <w:caps w:val="0"/>
        </w:rPr>
        <w:t>FACTORS AFFECTING THE POSITION OF A BUOY</w:t>
      </w:r>
      <w:bookmarkEnd w:id="172"/>
      <w:bookmarkEnd w:id="173"/>
    </w:p>
    <w:p w14:paraId="109740D2" w14:textId="77777777" w:rsidR="00924114" w:rsidRPr="0023786A" w:rsidRDefault="00924114" w:rsidP="00924114">
      <w:pPr>
        <w:pStyle w:val="Heading1separatationline"/>
      </w:pPr>
    </w:p>
    <w:p w14:paraId="6E2D3146" w14:textId="77777777" w:rsidR="00861C79" w:rsidRPr="0023786A" w:rsidRDefault="00861C79" w:rsidP="00924114">
      <w:pPr>
        <w:pStyle w:val="Heading2"/>
        <w:rPr>
          <w:rFonts w:eastAsiaTheme="minorHAnsi"/>
        </w:rPr>
      </w:pPr>
      <w:bookmarkStart w:id="174" w:name="_Toc449344199"/>
      <w:r w:rsidRPr="0023786A">
        <w:rPr>
          <w:rFonts w:eastAsiaTheme="minorHAnsi"/>
        </w:rPr>
        <w:t>Scope</w:t>
      </w:r>
      <w:bookmarkEnd w:id="174"/>
      <w:r w:rsidRPr="0023786A">
        <w:rPr>
          <w:rFonts w:eastAsiaTheme="minorHAnsi"/>
        </w:rPr>
        <w:t xml:space="preserve"> </w:t>
      </w:r>
    </w:p>
    <w:p w14:paraId="64259378" w14:textId="77777777" w:rsidR="00924114" w:rsidRPr="0023786A" w:rsidRDefault="00924114" w:rsidP="00924114">
      <w:pPr>
        <w:pStyle w:val="Heading2separationline"/>
      </w:pPr>
    </w:p>
    <w:p w14:paraId="56C8472F" w14:textId="77777777" w:rsidR="00861C79" w:rsidRPr="0023786A" w:rsidRDefault="00861C79" w:rsidP="00861C79">
      <w:pPr>
        <w:pStyle w:val="BodyText"/>
      </w:pPr>
      <w:r w:rsidRPr="0023786A">
        <w:t>This module describes why the position of a buoy may vary.</w:t>
      </w:r>
    </w:p>
    <w:p w14:paraId="5C5FC08C" w14:textId="1DA240B0" w:rsidR="00861C79" w:rsidRPr="0023786A" w:rsidRDefault="00861C79" w:rsidP="00924114">
      <w:pPr>
        <w:pStyle w:val="Heading2"/>
        <w:rPr>
          <w:rFonts w:eastAsiaTheme="minorHAnsi"/>
        </w:rPr>
      </w:pPr>
      <w:bookmarkStart w:id="175" w:name="_Toc449344200"/>
      <w:r w:rsidRPr="0023786A">
        <w:rPr>
          <w:rFonts w:eastAsiaTheme="minorHAnsi"/>
        </w:rPr>
        <w:t>Learning</w:t>
      </w:r>
      <w:r w:rsidR="00924114" w:rsidRPr="0023786A">
        <w:rPr>
          <w:rFonts w:eastAsiaTheme="minorHAnsi"/>
        </w:rPr>
        <w:t xml:space="preserve"> Objective</w:t>
      </w:r>
      <w:bookmarkEnd w:id="175"/>
    </w:p>
    <w:p w14:paraId="7917B5B1" w14:textId="77777777" w:rsidR="00924114" w:rsidRPr="0023786A" w:rsidRDefault="00924114" w:rsidP="00924114">
      <w:pPr>
        <w:pStyle w:val="Heading2separationline"/>
      </w:pPr>
    </w:p>
    <w:p w14:paraId="606A98F8" w14:textId="5AEEE45A" w:rsidR="00861C79" w:rsidRPr="0023786A" w:rsidRDefault="00861C79" w:rsidP="00861C79">
      <w:pPr>
        <w:pStyle w:val="BodyText"/>
      </w:pPr>
      <w:r w:rsidRPr="0023786A">
        <w:t xml:space="preserve">To gain a </w:t>
      </w:r>
      <w:r w:rsidRPr="00BB29BE">
        <w:rPr>
          <w:bCs/>
          <w:rPrChange w:id="176" w:author="Kevin Gregory" w:date="2021-02-09T16:14:00Z">
            <w:rPr>
              <w:b/>
            </w:rPr>
          </w:rPrChange>
        </w:rPr>
        <w:t>basic</w:t>
      </w:r>
      <w:r w:rsidRPr="0023786A">
        <w:t xml:space="preserve"> understanding of the factors affecting the position of a buoy</w:t>
      </w:r>
      <w:r w:rsidR="00B46AFE" w:rsidRPr="0023786A">
        <w:t>.</w:t>
      </w:r>
    </w:p>
    <w:p w14:paraId="747B4153" w14:textId="77777777" w:rsidR="00861C79" w:rsidRPr="0023786A" w:rsidRDefault="00861C79" w:rsidP="00924114">
      <w:pPr>
        <w:pStyle w:val="Heading2"/>
        <w:rPr>
          <w:rFonts w:eastAsiaTheme="minorHAnsi"/>
        </w:rPr>
      </w:pPr>
      <w:bookmarkStart w:id="177" w:name="_Toc449344201"/>
      <w:r w:rsidRPr="0023786A">
        <w:rPr>
          <w:rFonts w:eastAsiaTheme="minorHAnsi"/>
        </w:rPr>
        <w:t>Syllabus</w:t>
      </w:r>
      <w:bookmarkEnd w:id="177"/>
    </w:p>
    <w:p w14:paraId="74985D4D" w14:textId="77777777" w:rsidR="00924114" w:rsidRPr="0023786A" w:rsidRDefault="00924114" w:rsidP="00924114">
      <w:pPr>
        <w:pStyle w:val="Heading2separationline"/>
      </w:pPr>
    </w:p>
    <w:p w14:paraId="3786082F" w14:textId="0167E6D2" w:rsidR="00861C79" w:rsidRPr="0023786A" w:rsidRDefault="00861C79" w:rsidP="00924114">
      <w:pPr>
        <w:pStyle w:val="Heading3"/>
      </w:pPr>
      <w:bookmarkStart w:id="178" w:name="_Toc449344202"/>
      <w:r w:rsidRPr="0023786A">
        <w:t>Lesson 1</w:t>
      </w:r>
      <w:r w:rsidR="00924114" w:rsidRPr="0023786A">
        <w:t xml:space="preserve"> - </w:t>
      </w:r>
      <w:r w:rsidRPr="0023786A">
        <w:t>The Movement of a Buoy relative to its Sinker</w:t>
      </w:r>
      <w:bookmarkEnd w:id="178"/>
    </w:p>
    <w:p w14:paraId="2BF4D6CE" w14:textId="6E58ACED" w:rsidR="00861C79" w:rsidRPr="0023786A" w:rsidRDefault="00861C79" w:rsidP="00B46AFE">
      <w:pPr>
        <w:pStyle w:val="List1"/>
        <w:numPr>
          <w:ilvl w:val="0"/>
          <w:numId w:val="26"/>
        </w:numPr>
      </w:pPr>
      <w:r w:rsidRPr="0023786A">
        <w:t>Recording the ‘drop ’position of a sinker (charted position)</w:t>
      </w:r>
      <w:r w:rsidR="00B46AFE" w:rsidRPr="0023786A">
        <w:t>.</w:t>
      </w:r>
    </w:p>
    <w:p w14:paraId="6AE16D9B" w14:textId="65C26990" w:rsidR="00861C79" w:rsidRPr="0023786A" w:rsidRDefault="00861C79" w:rsidP="00924114">
      <w:pPr>
        <w:pStyle w:val="List1"/>
      </w:pPr>
      <w:r w:rsidRPr="0023786A">
        <w:t>The theoretical scope of a buoy related to mooring chain length (swing radius)</w:t>
      </w:r>
      <w:r w:rsidR="00B46AFE" w:rsidRPr="0023786A">
        <w:t>.</w:t>
      </w:r>
    </w:p>
    <w:p w14:paraId="6536CC2A" w14:textId="7C51B60F" w:rsidR="00861C79" w:rsidRPr="0023786A" w:rsidRDefault="00861C79" w:rsidP="00924114">
      <w:pPr>
        <w:pStyle w:val="List1"/>
      </w:pPr>
      <w:r w:rsidRPr="0023786A">
        <w:t>The concept of a position ellipse</w:t>
      </w:r>
      <w:r w:rsidR="00B46AFE" w:rsidRPr="0023786A">
        <w:t>.</w:t>
      </w:r>
    </w:p>
    <w:p w14:paraId="02436704" w14:textId="620531BB" w:rsidR="00861C79" w:rsidRPr="0023786A" w:rsidRDefault="00861C79" w:rsidP="00924114">
      <w:pPr>
        <w:pStyle w:val="List1"/>
      </w:pPr>
      <w:r w:rsidRPr="0023786A">
        <w:t xml:space="preserve">The concept of </w:t>
      </w:r>
      <w:r w:rsidR="00B46AFE" w:rsidRPr="0023786A">
        <w:t>'</w:t>
      </w:r>
      <w:r w:rsidRPr="0023786A">
        <w:t>out of position</w:t>
      </w:r>
      <w:r w:rsidR="00B46AFE" w:rsidRPr="0023786A">
        <w:t>'.</w:t>
      </w:r>
    </w:p>
    <w:p w14:paraId="6ED3AC50" w14:textId="77026B90" w:rsidR="00861C79" w:rsidRPr="0023786A" w:rsidRDefault="00861C79" w:rsidP="00B46AFE">
      <w:pPr>
        <w:pStyle w:val="Heading3"/>
      </w:pPr>
      <w:bookmarkStart w:id="179" w:name="_Toc449344203"/>
      <w:r w:rsidRPr="0023786A">
        <w:t>Lesson 2</w:t>
      </w:r>
      <w:r w:rsidR="00B46AFE" w:rsidRPr="0023786A">
        <w:t xml:space="preserve"> - </w:t>
      </w:r>
      <w:r w:rsidRPr="0023786A">
        <w:t>Factors affecting the position of a buoy</w:t>
      </w:r>
      <w:bookmarkEnd w:id="179"/>
    </w:p>
    <w:p w14:paraId="49866B2E" w14:textId="56D8D4F8" w:rsidR="00861C79" w:rsidRPr="0023786A" w:rsidRDefault="00861C79" w:rsidP="00B46AFE">
      <w:pPr>
        <w:pStyle w:val="List1"/>
        <w:numPr>
          <w:ilvl w:val="0"/>
          <w:numId w:val="27"/>
        </w:numPr>
      </w:pPr>
      <w:r w:rsidRPr="0023786A">
        <w:t>Tidal height and flow</w:t>
      </w:r>
      <w:r w:rsidR="00B46AFE" w:rsidRPr="0023786A">
        <w:t>.</w:t>
      </w:r>
    </w:p>
    <w:p w14:paraId="44CAA6B1" w14:textId="5089F069" w:rsidR="00861C79" w:rsidRPr="0023786A" w:rsidRDefault="00861C79" w:rsidP="00B46AFE">
      <w:pPr>
        <w:pStyle w:val="List1"/>
      </w:pPr>
      <w:r w:rsidRPr="0023786A">
        <w:t>Wind and waves</w:t>
      </w:r>
      <w:r w:rsidR="00B46AFE" w:rsidRPr="0023786A">
        <w:t>.</w:t>
      </w:r>
    </w:p>
    <w:p w14:paraId="2D69AC1E" w14:textId="4B24742E" w:rsidR="00861C79" w:rsidRPr="0023786A" w:rsidRDefault="00861C79" w:rsidP="00B46AFE">
      <w:pPr>
        <w:pStyle w:val="List1"/>
      </w:pPr>
      <w:r w:rsidRPr="0023786A">
        <w:t>Ice</w:t>
      </w:r>
      <w:r w:rsidR="00B46AFE" w:rsidRPr="0023786A">
        <w:t>.</w:t>
      </w:r>
    </w:p>
    <w:p w14:paraId="49FCD03E" w14:textId="247582B7" w:rsidR="00861C79" w:rsidRPr="0023786A" w:rsidRDefault="00861C79" w:rsidP="00B46AFE">
      <w:pPr>
        <w:pStyle w:val="List1"/>
      </w:pPr>
      <w:r w:rsidRPr="0023786A">
        <w:lastRenderedPageBreak/>
        <w:t>Interference by a vessel</w:t>
      </w:r>
      <w:r w:rsidR="00B46AFE" w:rsidRPr="0023786A">
        <w:t>.</w:t>
      </w:r>
    </w:p>
    <w:p w14:paraId="02CDB018" w14:textId="7CFA2BF6" w:rsidR="00861C79" w:rsidRPr="0023786A" w:rsidRDefault="00861C79" w:rsidP="00B46AFE">
      <w:pPr>
        <w:pStyle w:val="List1"/>
      </w:pPr>
      <w:r w:rsidRPr="0023786A">
        <w:t>Broken moorings</w:t>
      </w:r>
      <w:r w:rsidR="00B46AFE" w:rsidRPr="0023786A">
        <w:t>.</w:t>
      </w:r>
    </w:p>
    <w:p w14:paraId="531117EF" w14:textId="626FFAEC" w:rsidR="00861C79" w:rsidRPr="0023786A" w:rsidRDefault="00861C79" w:rsidP="00B46AFE">
      <w:pPr>
        <w:pStyle w:val="List1"/>
      </w:pPr>
      <w:r w:rsidRPr="0023786A">
        <w:t>Position errors during buoy laying</w:t>
      </w:r>
      <w:r w:rsidR="00B46AFE" w:rsidRPr="0023786A">
        <w:t>.</w:t>
      </w:r>
    </w:p>
    <w:sectPr w:rsidR="00861C79" w:rsidRPr="0023786A" w:rsidSect="00861C79">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1B187" w14:textId="77777777" w:rsidR="001D7436" w:rsidRDefault="001D7436" w:rsidP="003274DB">
      <w:r>
        <w:separator/>
      </w:r>
    </w:p>
    <w:p w14:paraId="2C8438F9" w14:textId="77777777" w:rsidR="001D7436" w:rsidRDefault="001D7436"/>
    <w:p w14:paraId="678A7362" w14:textId="77777777" w:rsidR="001D7436" w:rsidRDefault="001D7436"/>
    <w:p w14:paraId="45796904" w14:textId="77777777" w:rsidR="001D7436" w:rsidRDefault="001D7436"/>
  </w:endnote>
  <w:endnote w:type="continuationSeparator" w:id="0">
    <w:p w14:paraId="75FECEBB" w14:textId="77777777" w:rsidR="001D7436" w:rsidRDefault="001D7436" w:rsidP="003274DB">
      <w:r>
        <w:continuationSeparator/>
      </w:r>
    </w:p>
    <w:p w14:paraId="4B4DD850" w14:textId="77777777" w:rsidR="001D7436" w:rsidRDefault="001D7436"/>
    <w:p w14:paraId="047062FC" w14:textId="77777777" w:rsidR="001D7436" w:rsidRDefault="001D7436"/>
    <w:p w14:paraId="669222EE" w14:textId="77777777" w:rsidR="001D7436" w:rsidRDefault="001D74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5857A" w14:textId="77777777" w:rsidR="004140C8" w:rsidRDefault="004140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E2B2A" w14:textId="77777777" w:rsidR="00883AE3" w:rsidRDefault="00883AE3" w:rsidP="008747E0">
    <w:pPr>
      <w:pStyle w:val="Footer"/>
    </w:pPr>
    <w:r>
      <w:rPr>
        <w:noProof/>
        <w:lang w:val="en-US"/>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7A084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F5AD974" w14:textId="77777777" w:rsidR="00883AE3" w:rsidRPr="00ED2A8D" w:rsidRDefault="00883AE3" w:rsidP="008747E0">
    <w:pPr>
      <w:pStyle w:val="Footer"/>
    </w:pPr>
    <w:r w:rsidRPr="00442889">
      <w:rPr>
        <w:noProof/>
        <w:lang w:val="en-US"/>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883AE3" w:rsidRPr="00ED2A8D" w:rsidRDefault="00883AE3" w:rsidP="008747E0">
    <w:pPr>
      <w:pStyle w:val="Footer"/>
    </w:pPr>
  </w:p>
  <w:p w14:paraId="26E9DC58" w14:textId="77777777" w:rsidR="00883AE3" w:rsidRPr="00ED2A8D" w:rsidRDefault="00883AE3" w:rsidP="008747E0">
    <w:pPr>
      <w:pStyle w:val="Footer"/>
    </w:pPr>
  </w:p>
  <w:p w14:paraId="74B6E1E0" w14:textId="77777777" w:rsidR="00883AE3" w:rsidRPr="00ED2A8D" w:rsidRDefault="00883AE3"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93654" w14:textId="77777777" w:rsidR="004140C8" w:rsidRDefault="004140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CC64F" w14:textId="77777777" w:rsidR="00883AE3" w:rsidRPr="003028AF" w:rsidRDefault="00883AE3" w:rsidP="003028AF">
    <w:pPr>
      <w:pStyle w:val="Footer"/>
      <w:rPr>
        <w:sz w:val="15"/>
        <w:szCs w:val="15"/>
      </w:rPr>
    </w:pPr>
  </w:p>
  <w:p w14:paraId="3170B192" w14:textId="77777777" w:rsidR="00883AE3" w:rsidRDefault="00883AE3" w:rsidP="00AB4A21">
    <w:pPr>
      <w:pStyle w:val="Footerportrait"/>
    </w:pPr>
  </w:p>
  <w:p w14:paraId="4B590508" w14:textId="3716FC7C" w:rsidR="00883AE3" w:rsidRPr="00C907DF" w:rsidRDefault="007D6D96" w:rsidP="00AB4A21">
    <w:pPr>
      <w:pStyle w:val="Footerportrait"/>
    </w:pPr>
    <w:r>
      <w:fldChar w:fldCharType="begin"/>
    </w:r>
    <w:r>
      <w:instrText xml:space="preserve"> STYLEREF "Document type" \* MERGEFORMAT </w:instrText>
    </w:r>
    <w:r>
      <w:fldChar w:fldCharType="separate"/>
    </w:r>
    <w:r w:rsidRPr="007D6D96">
      <w:rPr>
        <w:b w:val="0"/>
        <w:bCs/>
      </w:rPr>
      <w:t>IALA Model Course</w:t>
    </w:r>
    <w:r>
      <w:rPr>
        <w:b w:val="0"/>
        <w:bCs/>
      </w:rPr>
      <w:fldChar w:fldCharType="end"/>
    </w:r>
    <w:r w:rsidR="00883AE3">
      <w:t xml:space="preserve"> </w:t>
    </w:r>
    <w:r>
      <w:fldChar w:fldCharType="begin"/>
    </w:r>
    <w:r>
      <w:instrText xml:space="preserve"> STYLEREF "Document number" \* MERGEFORMAT </w:instrText>
    </w:r>
    <w:r>
      <w:fldChar w:fldCharType="separate"/>
    </w:r>
    <w:r>
      <w:t>L2.1.9C2001-6</w:t>
    </w:r>
    <w: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t>Level 2 – Introduction to Buoy Positions</w:t>
    </w:r>
    <w:r>
      <w:fldChar w:fldCharType="end"/>
    </w:r>
    <w:r w:rsidR="00883AE3">
      <w:tab/>
    </w:r>
  </w:p>
  <w:p w14:paraId="3122D953" w14:textId="77777777" w:rsidR="00883AE3" w:rsidRPr="008D2314" w:rsidRDefault="00883AE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A83F51">
      <w:rPr>
        <w:rStyle w:val="PageNumber"/>
        <w:noProof/>
        <w:color w:val="00558C"/>
        <w:szCs w:val="15"/>
      </w:rPr>
      <w:t>3</w:t>
    </w:r>
    <w:r w:rsidRPr="008D2314">
      <w:rPr>
        <w:rStyle w:val="PageNumber"/>
        <w:color w:val="00558C"/>
        <w:szCs w:val="15"/>
      </w:rPr>
      <w:fldChar w:fldCharType="end"/>
    </w:r>
  </w:p>
  <w:p w14:paraId="20F821B1" w14:textId="7B7E57EE" w:rsidR="00883AE3" w:rsidRPr="003028AF" w:rsidRDefault="00883AE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7D6D96" w:rsidRPr="007D6D96">
      <w:rPr>
        <w:bCs/>
        <w:noProof/>
        <w:szCs w:val="15"/>
        <w:lang w:val="en-US"/>
      </w:rPr>
      <w:t>Edition 2.01</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7D6D96" w:rsidRPr="007D6D96">
      <w:rPr>
        <w:bCs/>
        <w:noProof/>
        <w:szCs w:val="15"/>
        <w:lang w:val="en-US"/>
      </w:rPr>
      <w:t>June 2021June</w:t>
    </w:r>
    <w:r w:rsidR="007D6D96">
      <w:rPr>
        <w:noProof/>
        <w:szCs w:val="15"/>
      </w:rPr>
      <w:t xml:space="preserve"> 2016</w:t>
    </w:r>
    <w:r w:rsidRPr="003028AF">
      <w:rPr>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58EF1" w14:textId="77777777" w:rsidR="00883AE3" w:rsidRPr="002C5134" w:rsidRDefault="00883AE3" w:rsidP="002C5134">
    <w:pPr>
      <w:pStyle w:val="Footer"/>
      <w:rPr>
        <w:sz w:val="15"/>
        <w:szCs w:val="15"/>
      </w:rPr>
    </w:pPr>
  </w:p>
  <w:p w14:paraId="57E989F1" w14:textId="77777777" w:rsidR="00883AE3" w:rsidRDefault="00883AE3" w:rsidP="00D2697A">
    <w:pPr>
      <w:pStyle w:val="Footerlandscape"/>
    </w:pPr>
  </w:p>
  <w:p w14:paraId="355DCCF3" w14:textId="54CF7014" w:rsidR="00883AE3" w:rsidRPr="00C907DF" w:rsidRDefault="007D6D96" w:rsidP="00D2697A">
    <w:pPr>
      <w:pStyle w:val="Footerlandscape"/>
      <w:rPr>
        <w:rStyle w:val="PageNumber"/>
        <w:szCs w:val="15"/>
      </w:rPr>
    </w:pPr>
    <w:r>
      <w:fldChar w:fldCharType="begin"/>
    </w:r>
    <w:r>
      <w:instrText xml:space="preserve"> STYLEREF "Document type" \* MERGEFORMAT </w:instrText>
    </w:r>
    <w:r>
      <w:fldChar w:fldCharType="separate"/>
    </w:r>
    <w:r w:rsidRPr="007D6D96">
      <w:rPr>
        <w:bCs/>
        <w:noProof/>
      </w:rPr>
      <w:t>IALA Model Course</w:t>
    </w:r>
    <w:r>
      <w:rPr>
        <w:bCs/>
        <w:noProof/>
      </w:rPr>
      <w:fldChar w:fldCharType="end"/>
    </w:r>
    <w:r w:rsidR="00883AE3">
      <w:t xml:space="preserve"> </w:t>
    </w:r>
    <w:r>
      <w:fldChar w:fldCharType="begin"/>
    </w:r>
    <w:r>
      <w:instrText xml:space="preserve"> STYLEREF "Document number" \* MERGEFORMAT </w:instrText>
    </w:r>
    <w:r>
      <w:fldChar w:fldCharType="separate"/>
    </w:r>
    <w:r>
      <w:rPr>
        <w:noProof/>
      </w:rPr>
      <w:t>L2.1.9C2001-6</w:t>
    </w:r>
    <w:r>
      <w:rPr>
        <w:noProof/>
      </w:rP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rPr>
        <w:noProof/>
      </w:rPr>
      <w:t>Level 2 – Introduction to Buoy Positions</w:t>
    </w:r>
    <w:r>
      <w:rPr>
        <w:noProof/>
      </w:rPr>
      <w:fldChar w:fldCharType="end"/>
    </w:r>
  </w:p>
  <w:p w14:paraId="6A8C5D6B" w14:textId="49605B10" w:rsidR="00883AE3" w:rsidRPr="00480D65" w:rsidRDefault="007D6D96" w:rsidP="00D2697A">
    <w:pPr>
      <w:pStyle w:val="Footerlandscape"/>
    </w:pPr>
    <w:r>
      <w:fldChar w:fldCharType="begin"/>
    </w:r>
    <w:r>
      <w:instrText xml:space="preserve"> STYLEREF "Edition number" \* MERGEFORMAT </w:instrText>
    </w:r>
    <w:r>
      <w:fldChar w:fldCharType="separate"/>
    </w:r>
    <w:r w:rsidRPr="007D6D96">
      <w:rPr>
        <w:bCs/>
        <w:noProof/>
      </w:rPr>
      <w:t>Edition 2.01</w:t>
    </w:r>
    <w:r>
      <w:rPr>
        <w:bCs/>
        <w:noProof/>
      </w:rPr>
      <w:fldChar w:fldCharType="end"/>
    </w:r>
    <w:r w:rsidR="00883AE3">
      <w:t xml:space="preserve">  </w:t>
    </w:r>
    <w:r>
      <w:fldChar w:fldCharType="begin"/>
    </w:r>
    <w:r>
      <w:instrText xml:space="preserve"> STYLEREF "Document date" \* MERGEFORMAT </w:instrText>
    </w:r>
    <w:r>
      <w:fldChar w:fldCharType="separate"/>
    </w:r>
    <w:r w:rsidRPr="007D6D96">
      <w:rPr>
        <w:bCs/>
        <w:noProof/>
      </w:rPr>
      <w:t>June 2021June</w:t>
    </w:r>
    <w:r>
      <w:rPr>
        <w:noProof/>
      </w:rPr>
      <w:t xml:space="preserve"> 2016</w:t>
    </w:r>
    <w:r>
      <w:rPr>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A83F51">
      <w:rPr>
        <w:noProof/>
      </w:rPr>
      <w:t>7</w:t>
    </w:r>
    <w:r w:rsidR="00883AE3"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82A380" w14:textId="77777777" w:rsidR="001D7436" w:rsidRDefault="001D7436">
      <w:r>
        <w:separator/>
      </w:r>
    </w:p>
    <w:p w14:paraId="21C72DA8" w14:textId="77777777" w:rsidR="001D7436" w:rsidRDefault="001D7436"/>
  </w:footnote>
  <w:footnote w:type="continuationSeparator" w:id="0">
    <w:p w14:paraId="4107E4FC" w14:textId="77777777" w:rsidR="001D7436" w:rsidRDefault="001D7436" w:rsidP="003274DB">
      <w:r>
        <w:continuationSeparator/>
      </w:r>
    </w:p>
    <w:p w14:paraId="66E88085" w14:textId="77777777" w:rsidR="001D7436" w:rsidRDefault="001D7436"/>
    <w:p w14:paraId="00975A84" w14:textId="77777777" w:rsidR="001D7436" w:rsidRDefault="001D7436"/>
    <w:p w14:paraId="49783885" w14:textId="77777777" w:rsidR="001D7436" w:rsidRDefault="001D74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E5C9F" w14:textId="77777777" w:rsidR="004140C8" w:rsidRDefault="004140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97B0D" w14:textId="77777777" w:rsidR="00883AE3" w:rsidRPr="00ED2A8D" w:rsidRDefault="00883AE3" w:rsidP="008747E0">
    <w:pPr>
      <w:pStyle w:val="Header"/>
    </w:pPr>
    <w:r w:rsidRPr="00442889">
      <w:rPr>
        <w:noProof/>
        <w:lang w:val="en-US"/>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0CA4140F" w:rsidR="00883AE3" w:rsidRPr="00ED2A8D" w:rsidRDefault="00883AE3" w:rsidP="000020D4">
    <w:pPr>
      <w:pStyle w:val="Header"/>
      <w:jc w:val="right"/>
    </w:pPr>
  </w:p>
  <w:p w14:paraId="43D1C755" w14:textId="77777777" w:rsidR="00883AE3" w:rsidRDefault="00883AE3" w:rsidP="008747E0">
    <w:pPr>
      <w:pStyle w:val="Header"/>
    </w:pPr>
  </w:p>
  <w:p w14:paraId="61D8E457" w14:textId="77777777" w:rsidR="00883AE3" w:rsidRDefault="00883AE3" w:rsidP="008747E0">
    <w:pPr>
      <w:pStyle w:val="Header"/>
    </w:pPr>
  </w:p>
  <w:p w14:paraId="58BCBCFD" w14:textId="77777777" w:rsidR="00883AE3" w:rsidRDefault="00883AE3" w:rsidP="008747E0">
    <w:pPr>
      <w:pStyle w:val="Header"/>
    </w:pPr>
  </w:p>
  <w:p w14:paraId="5BAB1884" w14:textId="77777777" w:rsidR="00883AE3" w:rsidRDefault="00883AE3" w:rsidP="008747E0">
    <w:pPr>
      <w:pStyle w:val="Header"/>
    </w:pPr>
  </w:p>
  <w:p w14:paraId="4DD85B4A" w14:textId="77777777" w:rsidR="00883AE3" w:rsidRDefault="00883AE3" w:rsidP="008747E0">
    <w:pPr>
      <w:pStyle w:val="Header"/>
    </w:pPr>
    <w:r>
      <w:rPr>
        <w:noProof/>
        <w:lang w:val="en-US"/>
      </w:rPr>
      <w:drawing>
        <wp:anchor distT="0" distB="0" distL="114300" distR="114300" simplePos="0" relativeHeight="251656189" behindDoc="1" locked="0" layoutInCell="1" allowOverlap="1" wp14:anchorId="5BE99025" wp14:editId="31C7191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883AE3" w:rsidRPr="00ED2A8D" w:rsidRDefault="00883AE3" w:rsidP="008747E0">
    <w:pPr>
      <w:pStyle w:val="Header"/>
    </w:pPr>
  </w:p>
  <w:p w14:paraId="41F33213" w14:textId="77777777" w:rsidR="00883AE3" w:rsidRPr="00ED2A8D" w:rsidRDefault="00883AE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5BAA7" w14:textId="77777777" w:rsidR="004140C8" w:rsidRDefault="004140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7703E" w14:textId="77777777" w:rsidR="00883AE3" w:rsidRPr="00ED2A8D" w:rsidRDefault="00883AE3" w:rsidP="008747E0">
    <w:pPr>
      <w:pStyle w:val="Header"/>
    </w:pPr>
    <w:r>
      <w:rPr>
        <w:noProof/>
        <w:lang w:val="en-US"/>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883AE3" w:rsidRPr="00ED2A8D" w:rsidRDefault="00883AE3" w:rsidP="008747E0">
    <w:pPr>
      <w:pStyle w:val="Header"/>
    </w:pPr>
  </w:p>
  <w:p w14:paraId="6D3E8DA9" w14:textId="77777777" w:rsidR="00883AE3" w:rsidRDefault="00883AE3" w:rsidP="008747E0">
    <w:pPr>
      <w:pStyle w:val="Header"/>
    </w:pPr>
  </w:p>
  <w:p w14:paraId="13CD8389" w14:textId="77777777" w:rsidR="00883AE3" w:rsidRDefault="00883AE3" w:rsidP="008747E0">
    <w:pPr>
      <w:pStyle w:val="Header"/>
    </w:pPr>
  </w:p>
  <w:p w14:paraId="4E3BCB0D" w14:textId="77777777" w:rsidR="00883AE3" w:rsidRDefault="00883AE3" w:rsidP="008747E0">
    <w:pPr>
      <w:pStyle w:val="Header"/>
    </w:pPr>
  </w:p>
  <w:p w14:paraId="66E998F9" w14:textId="77777777" w:rsidR="00883AE3" w:rsidRPr="00441393" w:rsidRDefault="00883AE3" w:rsidP="00441393">
    <w:pPr>
      <w:pStyle w:val="Contents"/>
    </w:pPr>
    <w:r>
      <w:t>DOCUMENT REVISION</w:t>
    </w:r>
  </w:p>
  <w:p w14:paraId="2A9E6DD6" w14:textId="77777777" w:rsidR="00883AE3" w:rsidRPr="00ED2A8D" w:rsidRDefault="00883AE3" w:rsidP="008747E0">
    <w:pPr>
      <w:pStyle w:val="Header"/>
    </w:pPr>
  </w:p>
  <w:p w14:paraId="1AE87B5E" w14:textId="77777777" w:rsidR="00883AE3" w:rsidRPr="00AC33A2" w:rsidRDefault="00883AE3"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F4C5D" w14:textId="77777777" w:rsidR="00883AE3" w:rsidRPr="00ED2A8D" w:rsidRDefault="00883AE3" w:rsidP="008747E0">
    <w:pPr>
      <w:pStyle w:val="Header"/>
    </w:pPr>
    <w:r>
      <w:rPr>
        <w:noProof/>
        <w:lang w:val="en-US"/>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883AE3" w:rsidRPr="00ED2A8D" w:rsidRDefault="00883AE3" w:rsidP="008747E0">
    <w:pPr>
      <w:pStyle w:val="Header"/>
    </w:pPr>
  </w:p>
  <w:p w14:paraId="7CBC1758" w14:textId="77777777" w:rsidR="00883AE3" w:rsidRDefault="00883AE3" w:rsidP="008747E0">
    <w:pPr>
      <w:pStyle w:val="Header"/>
    </w:pPr>
  </w:p>
  <w:p w14:paraId="56D896C9" w14:textId="77777777" w:rsidR="00883AE3" w:rsidRDefault="00883AE3" w:rsidP="008747E0">
    <w:pPr>
      <w:pStyle w:val="Header"/>
    </w:pPr>
  </w:p>
  <w:p w14:paraId="4E1D74C3" w14:textId="77777777" w:rsidR="00883AE3" w:rsidRDefault="00883AE3" w:rsidP="008747E0">
    <w:pPr>
      <w:pStyle w:val="Header"/>
    </w:pPr>
  </w:p>
  <w:p w14:paraId="5B152B37" w14:textId="77777777" w:rsidR="00883AE3" w:rsidRPr="00441393" w:rsidRDefault="00883AE3" w:rsidP="00441393">
    <w:pPr>
      <w:pStyle w:val="Contents"/>
    </w:pPr>
    <w:r>
      <w:t>CONTENTS</w:t>
    </w:r>
  </w:p>
  <w:p w14:paraId="5627B6AB" w14:textId="77777777" w:rsidR="00883AE3" w:rsidRPr="00ED2A8D" w:rsidRDefault="00883AE3" w:rsidP="008747E0">
    <w:pPr>
      <w:pStyle w:val="Header"/>
    </w:pPr>
  </w:p>
  <w:p w14:paraId="4C97A838" w14:textId="77777777" w:rsidR="00883AE3" w:rsidRPr="00AC33A2" w:rsidRDefault="00883AE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B53EA" w14:textId="77777777" w:rsidR="00883AE3" w:rsidRDefault="00883AE3" w:rsidP="00480D65">
    <w:pPr>
      <w:pStyle w:val="Header"/>
    </w:pPr>
    <w:r>
      <w:rPr>
        <w:noProof/>
        <w:lang w:val="en-US"/>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6"/>
  </w:num>
  <w:num w:numId="4">
    <w:abstractNumId w:val="2"/>
  </w:num>
  <w:num w:numId="5">
    <w:abstractNumId w:val="9"/>
  </w:num>
  <w:num w:numId="6">
    <w:abstractNumId w:val="13"/>
  </w:num>
  <w:num w:numId="7">
    <w:abstractNumId w:val="21"/>
  </w:num>
  <w:num w:numId="8">
    <w:abstractNumId w:val="18"/>
  </w:num>
  <w:num w:numId="9">
    <w:abstractNumId w:val="11"/>
  </w:num>
  <w:num w:numId="10">
    <w:abstractNumId w:val="8"/>
  </w:num>
  <w:num w:numId="11">
    <w:abstractNumId w:val="3"/>
  </w:num>
  <w:num w:numId="12">
    <w:abstractNumId w:val="19"/>
  </w:num>
  <w:num w:numId="13">
    <w:abstractNumId w:val="0"/>
  </w:num>
  <w:num w:numId="14">
    <w:abstractNumId w:val="7"/>
  </w:num>
  <w:num w:numId="15">
    <w:abstractNumId w:val="5"/>
  </w:num>
  <w:num w:numId="16">
    <w:abstractNumId w:val="10"/>
  </w:num>
  <w:num w:numId="17">
    <w:abstractNumId w:val="12"/>
  </w:num>
  <w:num w:numId="18">
    <w:abstractNumId w:val="15"/>
  </w:num>
  <w:num w:numId="19">
    <w:abstractNumId w:val="2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
  </w:num>
  <w:num w:numId="23">
    <w:abstractNumId w:val="16"/>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020D4"/>
    <w:rsid w:val="000174F9"/>
    <w:rsid w:val="00024972"/>
    <w:rsid w:val="000249C2"/>
    <w:rsid w:val="000258F6"/>
    <w:rsid w:val="000379A7"/>
    <w:rsid w:val="00040EB8"/>
    <w:rsid w:val="000537D0"/>
    <w:rsid w:val="00057B6D"/>
    <w:rsid w:val="00061A7B"/>
    <w:rsid w:val="0008074F"/>
    <w:rsid w:val="0008654C"/>
    <w:rsid w:val="000904ED"/>
    <w:rsid w:val="00093294"/>
    <w:rsid w:val="000A27A8"/>
    <w:rsid w:val="000A5291"/>
    <w:rsid w:val="000B1A77"/>
    <w:rsid w:val="000C711B"/>
    <w:rsid w:val="000D6693"/>
    <w:rsid w:val="000E3954"/>
    <w:rsid w:val="000E3E52"/>
    <w:rsid w:val="000F0F9F"/>
    <w:rsid w:val="000F3F43"/>
    <w:rsid w:val="00113D5B"/>
    <w:rsid w:val="00113EFD"/>
    <w:rsid w:val="00113F8F"/>
    <w:rsid w:val="001205DE"/>
    <w:rsid w:val="00127C0A"/>
    <w:rsid w:val="001349DB"/>
    <w:rsid w:val="00136E58"/>
    <w:rsid w:val="00156525"/>
    <w:rsid w:val="00161325"/>
    <w:rsid w:val="0017295E"/>
    <w:rsid w:val="00180C11"/>
    <w:rsid w:val="001836BE"/>
    <w:rsid w:val="001862D3"/>
    <w:rsid w:val="001875B1"/>
    <w:rsid w:val="001B0CAD"/>
    <w:rsid w:val="001D4A3E"/>
    <w:rsid w:val="001D7436"/>
    <w:rsid w:val="001E0F67"/>
    <w:rsid w:val="001E416D"/>
    <w:rsid w:val="00201337"/>
    <w:rsid w:val="002022EA"/>
    <w:rsid w:val="00205B17"/>
    <w:rsid w:val="00205D9B"/>
    <w:rsid w:val="002204DA"/>
    <w:rsid w:val="0022371A"/>
    <w:rsid w:val="0023786A"/>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6382D"/>
    <w:rsid w:val="00365E33"/>
    <w:rsid w:val="00377482"/>
    <w:rsid w:val="00380350"/>
    <w:rsid w:val="00380B4E"/>
    <w:rsid w:val="003816E4"/>
    <w:rsid w:val="00383EE9"/>
    <w:rsid w:val="003840BF"/>
    <w:rsid w:val="0038629E"/>
    <w:rsid w:val="003A368B"/>
    <w:rsid w:val="003A7759"/>
    <w:rsid w:val="003B03EA"/>
    <w:rsid w:val="003C7C34"/>
    <w:rsid w:val="003D0F37"/>
    <w:rsid w:val="003D5150"/>
    <w:rsid w:val="003E3151"/>
    <w:rsid w:val="003F191B"/>
    <w:rsid w:val="003F1C3A"/>
    <w:rsid w:val="003F1ECC"/>
    <w:rsid w:val="00412F21"/>
    <w:rsid w:val="004140C8"/>
    <w:rsid w:val="0041791F"/>
    <w:rsid w:val="0042518D"/>
    <w:rsid w:val="0042639D"/>
    <w:rsid w:val="00434423"/>
    <w:rsid w:val="00441393"/>
    <w:rsid w:val="00447CF0"/>
    <w:rsid w:val="00456F10"/>
    <w:rsid w:val="00465491"/>
    <w:rsid w:val="00467EE6"/>
    <w:rsid w:val="00480D65"/>
    <w:rsid w:val="00492A8D"/>
    <w:rsid w:val="00496E00"/>
    <w:rsid w:val="004A18ED"/>
    <w:rsid w:val="004D0799"/>
    <w:rsid w:val="004E1D57"/>
    <w:rsid w:val="004E2F16"/>
    <w:rsid w:val="004F4F0F"/>
    <w:rsid w:val="0050042A"/>
    <w:rsid w:val="00503044"/>
    <w:rsid w:val="00513460"/>
    <w:rsid w:val="00523666"/>
    <w:rsid w:val="00526234"/>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127AC"/>
    <w:rsid w:val="00617F1B"/>
    <w:rsid w:val="00634A78"/>
    <w:rsid w:val="006402BD"/>
    <w:rsid w:val="00642025"/>
    <w:rsid w:val="00644066"/>
    <w:rsid w:val="0065107F"/>
    <w:rsid w:val="00651526"/>
    <w:rsid w:val="00656439"/>
    <w:rsid w:val="00662EB7"/>
    <w:rsid w:val="00666061"/>
    <w:rsid w:val="00667424"/>
    <w:rsid w:val="00667792"/>
    <w:rsid w:val="00671677"/>
    <w:rsid w:val="00674DCF"/>
    <w:rsid w:val="006750F2"/>
    <w:rsid w:val="0068553C"/>
    <w:rsid w:val="00685F34"/>
    <w:rsid w:val="006975A8"/>
    <w:rsid w:val="006A2EC5"/>
    <w:rsid w:val="006E0818"/>
    <w:rsid w:val="006E0E7D"/>
    <w:rsid w:val="006E2CE7"/>
    <w:rsid w:val="006F032D"/>
    <w:rsid w:val="006F1C14"/>
    <w:rsid w:val="0072737A"/>
    <w:rsid w:val="00731DEE"/>
    <w:rsid w:val="007342FE"/>
    <w:rsid w:val="0074704E"/>
    <w:rsid w:val="00750AF1"/>
    <w:rsid w:val="007519FD"/>
    <w:rsid w:val="007542FF"/>
    <w:rsid w:val="00770B73"/>
    <w:rsid w:val="0077113B"/>
    <w:rsid w:val="007715E8"/>
    <w:rsid w:val="00773929"/>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6D96"/>
    <w:rsid w:val="007D747F"/>
    <w:rsid w:val="007D77AB"/>
    <w:rsid w:val="007E30DF"/>
    <w:rsid w:val="007F7544"/>
    <w:rsid w:val="00800995"/>
    <w:rsid w:val="00815E10"/>
    <w:rsid w:val="008326B2"/>
    <w:rsid w:val="00846831"/>
    <w:rsid w:val="0084683E"/>
    <w:rsid w:val="008533FB"/>
    <w:rsid w:val="00861C79"/>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57D8"/>
    <w:rsid w:val="00902834"/>
    <w:rsid w:val="00913B44"/>
    <w:rsid w:val="00914E26"/>
    <w:rsid w:val="0091590F"/>
    <w:rsid w:val="00924114"/>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E16EC"/>
    <w:rsid w:val="009E4A4D"/>
    <w:rsid w:val="009F081F"/>
    <w:rsid w:val="00A03913"/>
    <w:rsid w:val="00A13E56"/>
    <w:rsid w:val="00A24838"/>
    <w:rsid w:val="00A406BE"/>
    <w:rsid w:val="00A4308C"/>
    <w:rsid w:val="00A4469B"/>
    <w:rsid w:val="00A549B3"/>
    <w:rsid w:val="00A619B1"/>
    <w:rsid w:val="00A668D2"/>
    <w:rsid w:val="00A72ED7"/>
    <w:rsid w:val="00A8083F"/>
    <w:rsid w:val="00A83F51"/>
    <w:rsid w:val="00A84CE0"/>
    <w:rsid w:val="00A90D86"/>
    <w:rsid w:val="00A93103"/>
    <w:rsid w:val="00AA3E01"/>
    <w:rsid w:val="00AA7005"/>
    <w:rsid w:val="00AB46CD"/>
    <w:rsid w:val="00AB4A21"/>
    <w:rsid w:val="00AB4FB9"/>
    <w:rsid w:val="00AC1940"/>
    <w:rsid w:val="00AC33A2"/>
    <w:rsid w:val="00AD4E86"/>
    <w:rsid w:val="00AE65F1"/>
    <w:rsid w:val="00AE6BB4"/>
    <w:rsid w:val="00AE74AD"/>
    <w:rsid w:val="00AE7DB0"/>
    <w:rsid w:val="00AF159C"/>
    <w:rsid w:val="00B01873"/>
    <w:rsid w:val="00B03F1C"/>
    <w:rsid w:val="00B17253"/>
    <w:rsid w:val="00B31A41"/>
    <w:rsid w:val="00B40199"/>
    <w:rsid w:val="00B43219"/>
    <w:rsid w:val="00B46AFE"/>
    <w:rsid w:val="00B502FF"/>
    <w:rsid w:val="00B552CA"/>
    <w:rsid w:val="00B602A1"/>
    <w:rsid w:val="00B67422"/>
    <w:rsid w:val="00B67FEF"/>
    <w:rsid w:val="00B70BD4"/>
    <w:rsid w:val="00B73463"/>
    <w:rsid w:val="00B7492B"/>
    <w:rsid w:val="00B9016D"/>
    <w:rsid w:val="00B92D30"/>
    <w:rsid w:val="00BA0F98"/>
    <w:rsid w:val="00BA1517"/>
    <w:rsid w:val="00BA67FD"/>
    <w:rsid w:val="00BA7C48"/>
    <w:rsid w:val="00BB27A6"/>
    <w:rsid w:val="00BB29BE"/>
    <w:rsid w:val="00BB2E2F"/>
    <w:rsid w:val="00BB3211"/>
    <w:rsid w:val="00BC27F6"/>
    <w:rsid w:val="00BC39F4"/>
    <w:rsid w:val="00BD21FE"/>
    <w:rsid w:val="00BD7EE1"/>
    <w:rsid w:val="00BE5568"/>
    <w:rsid w:val="00BF1358"/>
    <w:rsid w:val="00BF3CB4"/>
    <w:rsid w:val="00C0106D"/>
    <w:rsid w:val="00C133BE"/>
    <w:rsid w:val="00C2048E"/>
    <w:rsid w:val="00C222B4"/>
    <w:rsid w:val="00C306FA"/>
    <w:rsid w:val="00C352EA"/>
    <w:rsid w:val="00C35CF6"/>
    <w:rsid w:val="00C4205C"/>
    <w:rsid w:val="00C42E66"/>
    <w:rsid w:val="00C47A15"/>
    <w:rsid w:val="00C52B00"/>
    <w:rsid w:val="00C533EC"/>
    <w:rsid w:val="00C5470E"/>
    <w:rsid w:val="00C55EFB"/>
    <w:rsid w:val="00C56585"/>
    <w:rsid w:val="00C56B3F"/>
    <w:rsid w:val="00C73198"/>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5E46"/>
    <w:rsid w:val="00D1463A"/>
    <w:rsid w:val="00D16B8E"/>
    <w:rsid w:val="00D2138C"/>
    <w:rsid w:val="00D216A5"/>
    <w:rsid w:val="00D2697A"/>
    <w:rsid w:val="00D31339"/>
    <w:rsid w:val="00D347D9"/>
    <w:rsid w:val="00D36983"/>
    <w:rsid w:val="00D3700C"/>
    <w:rsid w:val="00D40FF2"/>
    <w:rsid w:val="00D653B1"/>
    <w:rsid w:val="00D74AE1"/>
    <w:rsid w:val="00D85124"/>
    <w:rsid w:val="00D865A8"/>
    <w:rsid w:val="00D92C2D"/>
    <w:rsid w:val="00D95BDA"/>
    <w:rsid w:val="00DA17CD"/>
    <w:rsid w:val="00DA77ED"/>
    <w:rsid w:val="00DB25B3"/>
    <w:rsid w:val="00DB50E4"/>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90461"/>
    <w:rsid w:val="00FB16A8"/>
    <w:rsid w:val="00FB51A6"/>
    <w:rsid w:val="00FC378B"/>
    <w:rsid w:val="00FC3977"/>
    <w:rsid w:val="00FD2F16"/>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B46AFE"/>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B46AFE"/>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iPriority w:val="99"/>
    <w:unhideWhenUsed/>
    <w:rsid w:val="00E81AA0"/>
    <w:rPr>
      <w:noProof w:val="0"/>
      <w:sz w:val="18"/>
      <w:szCs w:val="18"/>
      <w:lang w:val="en-GB"/>
    </w:rPr>
  </w:style>
  <w:style w:type="paragraph" w:styleId="CommentText">
    <w:name w:val="annotation text"/>
    <w:basedOn w:val="Normal"/>
    <w:link w:val="CommentTextChar"/>
    <w:uiPriority w:val="99"/>
    <w:unhideWhenUsed/>
    <w:rsid w:val="00E81AA0"/>
    <w:pPr>
      <w:spacing w:line="240" w:lineRule="auto"/>
    </w:pPr>
    <w:rPr>
      <w:sz w:val="24"/>
      <w:szCs w:val="24"/>
    </w:rPr>
  </w:style>
  <w:style w:type="character" w:customStyle="1" w:styleId="CommentTextChar">
    <w:name w:val="Comment Text Char"/>
    <w:basedOn w:val="DefaultParagraphFont"/>
    <w:link w:val="CommentText"/>
    <w:uiPriority w:val="99"/>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25"/>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25"/>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25"/>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861C79"/>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861C79"/>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861C79"/>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861C79"/>
    <w:pPr>
      <w:numPr>
        <w:ilvl w:val="3"/>
        <w:numId w:val="22"/>
      </w:numPr>
      <w:spacing w:before="120" w:after="120" w:line="240" w:lineRule="auto"/>
    </w:pPr>
    <w:rPr>
      <w:rFonts w:ascii="Arial" w:eastAsia="Calibri" w:hAnsi="Arial" w:cs="Arial"/>
      <w:sz w:val="22"/>
      <w:lang w:eastAsia="en-GB"/>
    </w:rPr>
  </w:style>
  <w:style w:type="paragraph" w:customStyle="1" w:styleId="AnnexTable">
    <w:name w:val="Annex Table"/>
    <w:basedOn w:val="Normal"/>
    <w:next w:val="Normal"/>
    <w:rsid w:val="00861C79"/>
    <w:pPr>
      <w:numPr>
        <w:numId w:val="23"/>
      </w:numPr>
      <w:tabs>
        <w:tab w:val="left" w:pos="1418"/>
      </w:tabs>
      <w:spacing w:before="120" w:after="120" w:line="240" w:lineRule="auto"/>
      <w:jc w:val="center"/>
    </w:pPr>
    <w:rPr>
      <w:rFonts w:ascii="Arial" w:eastAsia="Calibri" w:hAnsi="Arial" w:cs="Calibri"/>
      <w:i/>
      <w:sz w:val="22"/>
      <w:lang w:eastAsia="en-GB"/>
    </w:rPr>
  </w:style>
  <w:style w:type="paragraph" w:customStyle="1" w:styleId="CM14">
    <w:name w:val="CM14"/>
    <w:basedOn w:val="Normal"/>
    <w:next w:val="Normal"/>
    <w:rsid w:val="00861C7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861C79"/>
    <w:pPr>
      <w:tabs>
        <w:tab w:val="num" w:pos="1134"/>
      </w:tabs>
      <w:spacing w:after="120" w:line="240" w:lineRule="auto"/>
      <w:ind w:left="1134" w:hanging="567"/>
      <w:jc w:val="both"/>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la-aism.org/wiki/dictionary"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2988E-37CC-48F8-B2D1-B87F70273DF9}">
  <ds:schemaRefs>
    <ds:schemaRef ds:uri="http://schemas.microsoft.com/sharepoint/v3/contenttype/forms"/>
  </ds:schemaRefs>
</ds:datastoreItem>
</file>

<file path=customXml/itemProps2.xml><?xml version="1.0" encoding="utf-8"?>
<ds:datastoreItem xmlns:ds="http://schemas.openxmlformats.org/officeDocument/2006/customXml" ds:itemID="{9334B71E-C2E0-4C47-9F95-2DEF8A10C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2B227A-473B-4DBC-AFDF-173EB7FAA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A3BE9A-9FB9-4552-9542-BC9DF1AF1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1409</Words>
  <Characters>8033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10</cp:revision>
  <cp:lastPrinted>2016-02-11T12:10:00Z</cp:lastPrinted>
  <dcterms:created xsi:type="dcterms:W3CDTF">2021-02-09T16:07:00Z</dcterms:created>
  <dcterms:modified xsi:type="dcterms:W3CDTF">2021-02-17T15:09:00Z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7380700</vt:r8>
  </property>
</Properties>
</file>